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A25126" w14:textId="77777777" w:rsidR="00AB20FB" w:rsidRDefault="00AB20FB" w:rsidP="00AB20FB">
      <w:pPr>
        <w:pStyle w:val="Zhlav"/>
        <w:tabs>
          <w:tab w:val="clear" w:pos="4536"/>
          <w:tab w:val="clear" w:pos="9072"/>
          <w:tab w:val="left" w:pos="6820"/>
        </w:tabs>
        <w:jc w:val="center"/>
        <w:rPr>
          <w:rFonts w:cs="Arial"/>
          <w:b/>
        </w:rPr>
      </w:pPr>
      <w:r w:rsidRPr="000741CF">
        <w:rPr>
          <w:rFonts w:cs="Arial"/>
          <w:b/>
        </w:rPr>
        <w:t xml:space="preserve">Příloha č. </w:t>
      </w:r>
      <w:r w:rsidR="00E37A41">
        <w:rPr>
          <w:rFonts w:cs="Arial"/>
          <w:b/>
        </w:rPr>
        <w:t>6</w:t>
      </w:r>
      <w:r w:rsidRPr="000741CF">
        <w:rPr>
          <w:rFonts w:cs="Arial"/>
          <w:b/>
        </w:rPr>
        <w:t xml:space="preserve"> </w:t>
      </w:r>
    </w:p>
    <w:p w14:paraId="591002FC" w14:textId="77777777" w:rsidR="00AB20FB" w:rsidRPr="000741CF" w:rsidRDefault="00AB20FB" w:rsidP="00AB20FB">
      <w:pPr>
        <w:pStyle w:val="NZEV"/>
        <w:spacing w:before="360" w:line="280" w:lineRule="atLeast"/>
        <w:ind w:left="539" w:hanging="539"/>
        <w:rPr>
          <w:rFonts w:ascii="Arial" w:hAnsi="Arial" w:cs="Arial"/>
        </w:rPr>
      </w:pPr>
      <w:r w:rsidRPr="000741CF">
        <w:rPr>
          <w:rFonts w:ascii="Arial" w:hAnsi="Arial" w:cs="Arial"/>
        </w:rPr>
        <w:t>Tabulka pro stanovení nabídkové ceny</w:t>
      </w:r>
    </w:p>
    <w:p w14:paraId="564F51C4" w14:textId="77777777" w:rsidR="0014331C" w:rsidRPr="00CC2B5D" w:rsidRDefault="0014331C" w:rsidP="0014331C">
      <w:pPr>
        <w:autoSpaceDE w:val="0"/>
        <w:autoSpaceDN w:val="0"/>
        <w:adjustRightInd w:val="0"/>
        <w:spacing w:before="120" w:after="120" w:line="280" w:lineRule="atLeast"/>
        <w:jc w:val="center"/>
        <w:rPr>
          <w:rFonts w:cs="Arial"/>
          <w:b/>
          <w:sz w:val="22"/>
          <w:szCs w:val="22"/>
        </w:rPr>
      </w:pPr>
      <w:r w:rsidRPr="00CC2B5D">
        <w:rPr>
          <w:rFonts w:cs="Arial"/>
          <w:b/>
          <w:sz w:val="22"/>
          <w:szCs w:val="22"/>
        </w:rPr>
        <w:t>k veřejné zakázce</w:t>
      </w:r>
    </w:p>
    <w:p w14:paraId="3C00AC56" w14:textId="4BFF8836" w:rsidR="0014331C" w:rsidRPr="0014331C" w:rsidRDefault="00861C7C" w:rsidP="0014331C">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cs="Arial"/>
          <w:b/>
          <w:bCs/>
          <w:color w:val="FFFFFF"/>
          <w:sz w:val="32"/>
          <w:szCs w:val="32"/>
        </w:rPr>
      </w:pPr>
      <w:r w:rsidRPr="00B41642">
        <w:rPr>
          <w:rFonts w:cs="Arial"/>
          <w:b/>
          <w:bCs/>
          <w:color w:val="FFFFFF"/>
          <w:sz w:val="32"/>
          <w:szCs w:val="32"/>
        </w:rPr>
        <w:t>Jednotný informační systém práce a sociálních věcí – IS SOCIÁLNÍ DÁVKY II.</w:t>
      </w:r>
    </w:p>
    <w:p w14:paraId="00E03ACF" w14:textId="77777777" w:rsidR="0014331C" w:rsidRPr="0014331C" w:rsidRDefault="0014331C" w:rsidP="0014331C">
      <w:pPr>
        <w:spacing w:before="240" w:after="240" w:line="280" w:lineRule="atLeast"/>
        <w:jc w:val="center"/>
        <w:rPr>
          <w:rFonts w:cs="Arial"/>
        </w:rPr>
      </w:pPr>
      <w:proofErr w:type="spellStart"/>
      <w:proofErr w:type="gramStart"/>
      <w:r w:rsidRPr="0014331C">
        <w:rPr>
          <w:rFonts w:cs="Arial"/>
        </w:rPr>
        <w:t>Ev.č</w:t>
      </w:r>
      <w:proofErr w:type="spellEnd"/>
      <w:r w:rsidRPr="0014331C">
        <w:rPr>
          <w:rFonts w:cs="Arial"/>
        </w:rPr>
        <w:t>.</w:t>
      </w:r>
      <w:proofErr w:type="gramEnd"/>
      <w:r w:rsidRPr="0014331C">
        <w:rPr>
          <w:rFonts w:cs="Arial"/>
        </w:rPr>
        <w:t>:</w:t>
      </w:r>
      <w:r w:rsidRPr="0014331C">
        <w:t xml:space="preserve"> </w:t>
      </w:r>
      <w:r w:rsidR="000824DE" w:rsidRPr="00CB2580">
        <w:rPr>
          <w:rFonts w:cs="Arial"/>
          <w:szCs w:val="20"/>
        </w:rPr>
        <w:t>Z2017-021353</w:t>
      </w:r>
    </w:p>
    <w:p w14:paraId="353CC954" w14:textId="77777777" w:rsidR="0014331C" w:rsidRPr="0014331C" w:rsidRDefault="0014331C" w:rsidP="0014331C">
      <w:pPr>
        <w:spacing w:line="280" w:lineRule="atLeast"/>
        <w:jc w:val="center"/>
        <w:rPr>
          <w:rFonts w:cs="Arial"/>
          <w:b/>
          <w:szCs w:val="20"/>
        </w:rPr>
      </w:pPr>
      <w:r w:rsidRPr="0014331C">
        <w:rPr>
          <w:rFonts w:cs="Arial"/>
          <w:b/>
          <w:szCs w:val="20"/>
        </w:rPr>
        <w:t>zadávané v otevřeném nadlimitním řízení dle zákona č. 134/2016 Sb.,</w:t>
      </w:r>
    </w:p>
    <w:p w14:paraId="780462D8" w14:textId="77777777" w:rsidR="0014331C" w:rsidRPr="0014331C" w:rsidRDefault="0014331C" w:rsidP="0014331C">
      <w:pPr>
        <w:spacing w:line="280" w:lineRule="atLeast"/>
        <w:jc w:val="center"/>
        <w:rPr>
          <w:rFonts w:cs="Arial"/>
          <w:b/>
          <w:szCs w:val="20"/>
        </w:rPr>
      </w:pPr>
      <w:r w:rsidRPr="0014331C">
        <w:rPr>
          <w:rFonts w:cs="Arial"/>
          <w:b/>
          <w:szCs w:val="20"/>
        </w:rPr>
        <w:t>o zadávání veřejných zakázek (dále jen „ZZVZ“)</w:t>
      </w:r>
    </w:p>
    <w:p w14:paraId="5B51012D" w14:textId="77777777" w:rsidR="0014331C" w:rsidRPr="0014331C" w:rsidRDefault="0014331C" w:rsidP="0014331C">
      <w:pPr>
        <w:spacing w:before="120" w:after="120" w:line="280" w:lineRule="atLeast"/>
        <w:jc w:val="center"/>
        <w:rPr>
          <w:rFonts w:cs="Arial"/>
          <w:b/>
          <w:sz w:val="22"/>
          <w:szCs w:val="22"/>
        </w:rPr>
      </w:pPr>
      <w:r w:rsidRPr="0014331C">
        <w:rPr>
          <w:rFonts w:cs="Arial"/>
          <w:b/>
          <w:sz w:val="22"/>
          <w:szCs w:val="22"/>
        </w:rPr>
        <w:t>Zadavatel veřejné zakázky:</w:t>
      </w:r>
    </w:p>
    <w:p w14:paraId="4DA6F197" w14:textId="77777777" w:rsidR="0014331C" w:rsidRPr="0014331C" w:rsidRDefault="0014331C" w:rsidP="0014331C">
      <w:pPr>
        <w:spacing w:before="120" w:after="120" w:line="280" w:lineRule="atLeast"/>
        <w:jc w:val="center"/>
        <w:rPr>
          <w:rFonts w:cs="Arial"/>
          <w:szCs w:val="20"/>
        </w:rPr>
      </w:pPr>
      <w:r w:rsidRPr="0014331C">
        <w:rPr>
          <w:rFonts w:cs="Arial"/>
          <w:szCs w:val="20"/>
        </w:rPr>
        <w:t>Česká republika – Ministerstvo práce a sociálních věcí</w:t>
      </w:r>
    </w:p>
    <w:p w14:paraId="188F0A52" w14:textId="77777777" w:rsidR="0014331C" w:rsidRPr="0014331C" w:rsidRDefault="0014331C" w:rsidP="0014331C">
      <w:pPr>
        <w:spacing w:before="120" w:after="120" w:line="280" w:lineRule="atLeast"/>
        <w:jc w:val="center"/>
        <w:rPr>
          <w:rFonts w:cs="Arial"/>
          <w:szCs w:val="20"/>
        </w:rPr>
      </w:pPr>
      <w:r w:rsidRPr="0014331C">
        <w:rPr>
          <w:rFonts w:cs="Arial"/>
          <w:szCs w:val="20"/>
        </w:rPr>
        <w:t>se sídlem Na Poříčním právu 1/376, 128 01 Praha 2</w:t>
      </w:r>
    </w:p>
    <w:p w14:paraId="428BA4CF" w14:textId="77777777" w:rsidR="0014331C" w:rsidRPr="0014331C" w:rsidRDefault="0014331C" w:rsidP="0014331C">
      <w:pPr>
        <w:spacing w:before="120" w:after="120" w:line="280" w:lineRule="atLeast"/>
        <w:jc w:val="center"/>
        <w:rPr>
          <w:rFonts w:cs="Arial"/>
          <w:szCs w:val="20"/>
        </w:rPr>
      </w:pPr>
      <w:r w:rsidRPr="0014331C">
        <w:rPr>
          <w:rFonts w:cs="Arial"/>
          <w:szCs w:val="20"/>
        </w:rPr>
        <w:t>IČO: 00551023</w:t>
      </w:r>
    </w:p>
    <w:p w14:paraId="023E7BCF" w14:textId="77777777" w:rsidR="0014331C" w:rsidRPr="0014331C" w:rsidRDefault="0014331C" w:rsidP="0014331C">
      <w:pPr>
        <w:tabs>
          <w:tab w:val="left" w:pos="0"/>
        </w:tabs>
        <w:spacing w:before="120" w:after="120" w:line="280" w:lineRule="atLeast"/>
        <w:rPr>
          <w:rFonts w:cs="Arial"/>
          <w:szCs w:val="20"/>
        </w:rPr>
      </w:pPr>
      <w:r w:rsidRPr="0014331C">
        <w:rPr>
          <w:rFonts w:cs="Arial"/>
          <w:noProof/>
          <w:szCs w:val="20"/>
        </w:rPr>
        <w:drawing>
          <wp:anchor distT="0" distB="0" distL="114300" distR="114300" simplePos="0" relativeHeight="251658752" behindDoc="1" locked="0" layoutInCell="1" allowOverlap="1" wp14:anchorId="762F41C6" wp14:editId="0DFB3B59">
            <wp:simplePos x="0" y="0"/>
            <wp:positionH relativeFrom="column">
              <wp:posOffset>2154555</wp:posOffset>
            </wp:positionH>
            <wp:positionV relativeFrom="paragraph">
              <wp:posOffset>169545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20692D" w14:textId="77777777" w:rsidR="0014331C" w:rsidRPr="0014331C" w:rsidRDefault="0014331C" w:rsidP="0014331C">
      <w:pPr>
        <w:tabs>
          <w:tab w:val="left" w:pos="0"/>
        </w:tabs>
        <w:spacing w:before="120" w:after="120" w:line="280" w:lineRule="atLeast"/>
        <w:rPr>
          <w:rFonts w:cs="Arial"/>
          <w:szCs w:val="20"/>
        </w:rPr>
      </w:pPr>
    </w:p>
    <w:p w14:paraId="206FA6F0" w14:textId="77777777" w:rsidR="0014331C" w:rsidRPr="0014331C" w:rsidRDefault="0014331C" w:rsidP="0014331C">
      <w:pPr>
        <w:tabs>
          <w:tab w:val="left" w:pos="0"/>
        </w:tabs>
        <w:spacing w:before="120" w:after="120" w:line="280" w:lineRule="atLeast"/>
        <w:rPr>
          <w:rFonts w:cs="Arial"/>
          <w:szCs w:val="20"/>
        </w:rPr>
      </w:pPr>
    </w:p>
    <w:p w14:paraId="76640985" w14:textId="77777777" w:rsidR="0014331C" w:rsidRPr="0014331C" w:rsidRDefault="0014331C" w:rsidP="0014331C">
      <w:pPr>
        <w:tabs>
          <w:tab w:val="left" w:pos="0"/>
        </w:tabs>
        <w:spacing w:before="120" w:after="120" w:line="280" w:lineRule="atLeast"/>
        <w:rPr>
          <w:rFonts w:cs="Arial"/>
          <w:szCs w:val="20"/>
        </w:rPr>
      </w:pPr>
    </w:p>
    <w:p w14:paraId="76CE2654" w14:textId="77777777" w:rsidR="0014331C" w:rsidRPr="0014331C" w:rsidRDefault="0014331C" w:rsidP="0014331C">
      <w:pPr>
        <w:tabs>
          <w:tab w:val="left" w:pos="0"/>
        </w:tabs>
        <w:spacing w:before="120" w:after="120" w:line="280" w:lineRule="atLeast"/>
        <w:rPr>
          <w:rFonts w:cs="Arial"/>
          <w:szCs w:val="20"/>
        </w:rPr>
      </w:pPr>
    </w:p>
    <w:p w14:paraId="5DA15DD3" w14:textId="77777777" w:rsidR="0014331C" w:rsidRPr="0014331C" w:rsidRDefault="0014331C" w:rsidP="0014331C">
      <w:pPr>
        <w:tabs>
          <w:tab w:val="left" w:pos="0"/>
        </w:tabs>
        <w:spacing w:before="120" w:after="120" w:line="280" w:lineRule="atLeast"/>
        <w:rPr>
          <w:rFonts w:cs="Arial"/>
          <w:szCs w:val="20"/>
        </w:rPr>
      </w:pPr>
    </w:p>
    <w:p w14:paraId="1299447E" w14:textId="77777777" w:rsidR="0014331C" w:rsidRPr="0014331C" w:rsidRDefault="0014331C" w:rsidP="0014331C">
      <w:pPr>
        <w:tabs>
          <w:tab w:val="left" w:pos="0"/>
        </w:tabs>
        <w:spacing w:before="120" w:after="120" w:line="280" w:lineRule="atLeast"/>
        <w:rPr>
          <w:rFonts w:cs="Arial"/>
          <w:szCs w:val="20"/>
        </w:rPr>
      </w:pPr>
    </w:p>
    <w:p w14:paraId="1CE54B46" w14:textId="77777777" w:rsidR="0014331C" w:rsidRPr="0014331C" w:rsidRDefault="0014331C" w:rsidP="0014331C">
      <w:pPr>
        <w:tabs>
          <w:tab w:val="left" w:pos="0"/>
        </w:tabs>
        <w:spacing w:before="120" w:after="120" w:line="280" w:lineRule="atLeast"/>
        <w:rPr>
          <w:rFonts w:cs="Arial"/>
          <w:szCs w:val="20"/>
        </w:rPr>
      </w:pPr>
    </w:p>
    <w:p w14:paraId="23858A6F" w14:textId="77777777" w:rsidR="0014331C" w:rsidRPr="0014331C" w:rsidRDefault="0014331C" w:rsidP="0014331C">
      <w:pPr>
        <w:spacing w:before="120" w:after="120" w:line="280" w:lineRule="atLeast"/>
        <w:jc w:val="center"/>
        <w:rPr>
          <w:rFonts w:cs="Arial"/>
          <w:szCs w:val="20"/>
        </w:rPr>
      </w:pPr>
      <w:r w:rsidRPr="0014331C">
        <w:rPr>
          <w:rFonts w:cs="Arial"/>
          <w:szCs w:val="20"/>
        </w:rPr>
        <w:t>(dále jen „</w:t>
      </w:r>
      <w:r w:rsidRPr="0014331C">
        <w:rPr>
          <w:rFonts w:cs="Arial"/>
          <w:b/>
          <w:szCs w:val="20"/>
        </w:rPr>
        <w:t>zadavatel</w:t>
      </w:r>
      <w:r w:rsidRPr="0014331C">
        <w:rPr>
          <w:rFonts w:cs="Arial"/>
          <w:szCs w:val="20"/>
        </w:rPr>
        <w:t>“ nebo „</w:t>
      </w:r>
      <w:r w:rsidRPr="0014331C">
        <w:rPr>
          <w:rFonts w:cs="Arial"/>
          <w:b/>
          <w:szCs w:val="20"/>
        </w:rPr>
        <w:t>MPSV</w:t>
      </w:r>
      <w:r w:rsidRPr="0014331C">
        <w:rPr>
          <w:rFonts w:cs="Arial"/>
          <w:szCs w:val="20"/>
        </w:rPr>
        <w:t>“)</w:t>
      </w:r>
    </w:p>
    <w:p w14:paraId="551C7B2C" w14:textId="77777777" w:rsidR="0014331C" w:rsidRPr="0014331C" w:rsidRDefault="0014331C" w:rsidP="0014331C">
      <w:pPr>
        <w:tabs>
          <w:tab w:val="left" w:pos="0"/>
        </w:tabs>
        <w:spacing w:line="280" w:lineRule="atLeast"/>
        <w:rPr>
          <w:rFonts w:cs="Arial"/>
          <w:szCs w:val="20"/>
        </w:rPr>
      </w:pPr>
    </w:p>
    <w:p w14:paraId="40AE1F53" w14:textId="77777777" w:rsidR="0014331C" w:rsidRPr="0014331C" w:rsidRDefault="0014331C" w:rsidP="0014331C">
      <w:pPr>
        <w:tabs>
          <w:tab w:val="left" w:pos="0"/>
        </w:tabs>
        <w:spacing w:line="280" w:lineRule="atLeast"/>
        <w:rPr>
          <w:rFonts w:cs="Arial"/>
          <w:szCs w:val="20"/>
          <w:u w:val="single"/>
        </w:rPr>
      </w:pPr>
    </w:p>
    <w:p w14:paraId="72F492E8" w14:textId="77777777" w:rsidR="0014331C" w:rsidRDefault="0014331C" w:rsidP="0014331C">
      <w:pPr>
        <w:tabs>
          <w:tab w:val="left" w:pos="0"/>
        </w:tabs>
        <w:spacing w:line="280" w:lineRule="atLeast"/>
        <w:rPr>
          <w:ins w:id="0" w:author="Najmanova" w:date="2018-03-26T12:29:00Z"/>
          <w:rFonts w:cs="Arial"/>
          <w:szCs w:val="20"/>
          <w:u w:val="single"/>
        </w:rPr>
      </w:pPr>
    </w:p>
    <w:p w14:paraId="739BF906" w14:textId="77777777" w:rsidR="007978E3" w:rsidRDefault="007978E3" w:rsidP="0014331C">
      <w:pPr>
        <w:tabs>
          <w:tab w:val="left" w:pos="0"/>
        </w:tabs>
        <w:spacing w:line="280" w:lineRule="atLeast"/>
        <w:rPr>
          <w:ins w:id="1" w:author="Najmanova" w:date="2018-03-26T12:29:00Z"/>
          <w:rFonts w:cs="Arial"/>
          <w:szCs w:val="20"/>
          <w:u w:val="single"/>
        </w:rPr>
      </w:pPr>
    </w:p>
    <w:p w14:paraId="41AD41E8" w14:textId="77777777" w:rsidR="007978E3" w:rsidRDefault="007978E3" w:rsidP="0014331C">
      <w:pPr>
        <w:tabs>
          <w:tab w:val="left" w:pos="0"/>
        </w:tabs>
        <w:spacing w:line="280" w:lineRule="atLeast"/>
        <w:rPr>
          <w:ins w:id="2" w:author="Najmanova" w:date="2018-03-26T12:29:00Z"/>
          <w:rFonts w:cs="Arial"/>
          <w:szCs w:val="20"/>
          <w:u w:val="single"/>
        </w:rPr>
      </w:pPr>
    </w:p>
    <w:p w14:paraId="2EC63C52" w14:textId="77777777" w:rsidR="007978E3" w:rsidRDefault="007978E3" w:rsidP="0014331C">
      <w:pPr>
        <w:tabs>
          <w:tab w:val="left" w:pos="0"/>
        </w:tabs>
        <w:spacing w:line="280" w:lineRule="atLeast"/>
        <w:rPr>
          <w:ins w:id="3" w:author="Najmanova" w:date="2018-03-26T12:29:00Z"/>
          <w:rFonts w:cs="Arial"/>
          <w:szCs w:val="20"/>
          <w:u w:val="single"/>
        </w:rPr>
      </w:pPr>
    </w:p>
    <w:p w14:paraId="0604E3DE" w14:textId="77777777" w:rsidR="007978E3" w:rsidRPr="0014331C" w:rsidRDefault="007978E3" w:rsidP="0014331C">
      <w:pPr>
        <w:tabs>
          <w:tab w:val="left" w:pos="0"/>
        </w:tabs>
        <w:spacing w:line="280" w:lineRule="atLeast"/>
        <w:rPr>
          <w:rFonts w:cs="Arial"/>
          <w:szCs w:val="20"/>
          <w:u w:val="single"/>
        </w:rPr>
      </w:pPr>
      <w:bookmarkStart w:id="4" w:name="_GoBack"/>
      <w:bookmarkEnd w:id="4"/>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9"/>
        <w:gridCol w:w="4669"/>
      </w:tblGrid>
      <w:tr w:rsidR="00D26A66" w:rsidRPr="00C67068" w:rsidDel="007978E3" w14:paraId="06F2CE92" w14:textId="0D3CE14D" w:rsidTr="00B56564">
        <w:trPr>
          <w:del w:id="5" w:author="Najmanova" w:date="2018-03-26T12:29:00Z"/>
        </w:trPr>
        <w:tc>
          <w:tcPr>
            <w:tcW w:w="4619" w:type="dxa"/>
          </w:tcPr>
          <w:p w14:paraId="22F18143" w14:textId="0240CAA6" w:rsidR="00D26A66" w:rsidRPr="00C67068" w:rsidDel="007978E3" w:rsidRDefault="00D26A66" w:rsidP="00C67068">
            <w:pPr>
              <w:tabs>
                <w:tab w:val="left" w:pos="0"/>
              </w:tabs>
              <w:spacing w:before="120" w:line="280" w:lineRule="atLeast"/>
              <w:rPr>
                <w:del w:id="6" w:author="Najmanova" w:date="2018-03-26T12:29:00Z"/>
                <w:rFonts w:cs="Arial"/>
                <w:szCs w:val="20"/>
              </w:rPr>
            </w:pPr>
            <w:del w:id="7" w:author="Najmanova" w:date="2018-03-26T12:29:00Z">
              <w:r w:rsidRPr="00C67068" w:rsidDel="007978E3">
                <w:rPr>
                  <w:rFonts w:cs="Arial"/>
                  <w:szCs w:val="20"/>
                  <w:u w:val="single"/>
                </w:rPr>
                <w:delText xml:space="preserve">Osoba oprávněná zastupovat zadavatele </w:delText>
              </w:r>
            </w:del>
          </w:p>
          <w:p w14:paraId="25F8A289" w14:textId="3F7CF46F" w:rsidR="00D26A66" w:rsidRPr="00C67068" w:rsidDel="007978E3" w:rsidRDefault="00D26A66" w:rsidP="00C67068">
            <w:pPr>
              <w:spacing w:before="120" w:line="280" w:lineRule="atLeast"/>
              <w:rPr>
                <w:del w:id="8" w:author="Najmanova" w:date="2018-03-26T12:29:00Z"/>
                <w:rFonts w:cs="Arial"/>
                <w:szCs w:val="20"/>
              </w:rPr>
            </w:pPr>
            <w:del w:id="9" w:author="Najmanova" w:date="2018-03-26T12:29:00Z">
              <w:r w:rsidRPr="00C67068" w:rsidDel="007978E3">
                <w:rPr>
                  <w:rFonts w:cs="Arial"/>
                  <w:szCs w:val="20"/>
                </w:rPr>
                <w:delText xml:space="preserve">Mgr. </w:delText>
              </w:r>
              <w:r w:rsidR="00B41BF0" w:rsidDel="007978E3">
                <w:rPr>
                  <w:rFonts w:cs="Arial"/>
                  <w:szCs w:val="20"/>
                </w:rPr>
                <w:delText>Michaela Marksová</w:delText>
              </w:r>
            </w:del>
          </w:p>
          <w:p w14:paraId="4E802847" w14:textId="59FE9DDC" w:rsidR="00D26A66" w:rsidRPr="00C67068" w:rsidDel="007978E3" w:rsidRDefault="00B41BF0" w:rsidP="00B41BF0">
            <w:pPr>
              <w:spacing w:before="120" w:line="280" w:lineRule="atLeast"/>
              <w:rPr>
                <w:del w:id="10" w:author="Najmanova" w:date="2018-03-26T12:29:00Z"/>
                <w:rFonts w:cs="Arial"/>
                <w:szCs w:val="20"/>
              </w:rPr>
            </w:pPr>
            <w:del w:id="11" w:author="Najmanova" w:date="2018-03-26T12:29:00Z">
              <w:r w:rsidDel="007978E3">
                <w:rPr>
                  <w:rFonts w:cs="Arial"/>
                  <w:szCs w:val="20"/>
                </w:rPr>
                <w:delText>m</w:delText>
              </w:r>
              <w:r w:rsidR="00D26A66" w:rsidRPr="00C67068" w:rsidDel="007978E3">
                <w:rPr>
                  <w:rFonts w:cs="Arial"/>
                  <w:szCs w:val="20"/>
                </w:rPr>
                <w:delText>inistryně</w:delText>
              </w:r>
              <w:r w:rsidDel="007978E3">
                <w:rPr>
                  <w:rFonts w:cs="Arial"/>
                  <w:szCs w:val="20"/>
                </w:rPr>
                <w:delText xml:space="preserve"> práce a sociálních věcí</w:delText>
              </w:r>
            </w:del>
          </w:p>
        </w:tc>
        <w:tc>
          <w:tcPr>
            <w:tcW w:w="4669" w:type="dxa"/>
          </w:tcPr>
          <w:p w14:paraId="259602B6" w14:textId="17FAD7FE" w:rsidR="00D26A66" w:rsidRPr="00C67068" w:rsidDel="007978E3" w:rsidRDefault="00D26A66" w:rsidP="00C67068">
            <w:pPr>
              <w:spacing w:line="280" w:lineRule="atLeast"/>
              <w:rPr>
                <w:del w:id="12" w:author="Najmanova" w:date="2018-03-26T12:29:00Z"/>
                <w:rFonts w:cs="Arial"/>
                <w:szCs w:val="20"/>
              </w:rPr>
            </w:pPr>
          </w:p>
        </w:tc>
      </w:tr>
      <w:tr w:rsidR="00D26A66" w:rsidRPr="00C67068" w14:paraId="010E060D" w14:textId="77777777" w:rsidTr="00B56564">
        <w:tc>
          <w:tcPr>
            <w:tcW w:w="4619" w:type="dxa"/>
          </w:tcPr>
          <w:p w14:paraId="2BEB7156" w14:textId="77777777" w:rsidR="00D26A66" w:rsidRPr="00C67068" w:rsidRDefault="00D26A66" w:rsidP="00C67068">
            <w:pPr>
              <w:spacing w:before="120" w:line="280" w:lineRule="atLeast"/>
              <w:rPr>
                <w:rFonts w:cs="Arial"/>
                <w:szCs w:val="20"/>
                <w:u w:val="single"/>
              </w:rPr>
            </w:pPr>
          </w:p>
          <w:p w14:paraId="0267AFDC" w14:textId="77777777" w:rsidR="00D26A66" w:rsidRPr="00C67068" w:rsidRDefault="00D26A66" w:rsidP="00C67068">
            <w:pPr>
              <w:spacing w:before="120" w:line="280" w:lineRule="atLeast"/>
              <w:rPr>
                <w:rFonts w:cs="Arial"/>
                <w:szCs w:val="20"/>
                <w:u w:val="single"/>
              </w:rPr>
            </w:pPr>
            <w:r w:rsidRPr="00C67068">
              <w:rPr>
                <w:rFonts w:cs="Arial"/>
                <w:szCs w:val="20"/>
                <w:u w:val="single"/>
              </w:rPr>
              <w:t xml:space="preserve">Zástupce zadavatele: </w:t>
            </w:r>
          </w:p>
          <w:p w14:paraId="5ED24690" w14:textId="77777777" w:rsidR="00D26A66" w:rsidRPr="00C67068" w:rsidRDefault="00D26A66" w:rsidP="00C67068">
            <w:pPr>
              <w:spacing w:before="120" w:line="280" w:lineRule="atLeast"/>
              <w:rPr>
                <w:rFonts w:cs="Arial"/>
                <w:szCs w:val="20"/>
              </w:rPr>
            </w:pPr>
            <w:r w:rsidRPr="00C67068">
              <w:rPr>
                <w:rFonts w:cs="Arial"/>
                <w:szCs w:val="20"/>
              </w:rPr>
              <w:t>ROWAN LEGAL, advokátní kancelář s.r.o.</w:t>
            </w:r>
          </w:p>
        </w:tc>
        <w:tc>
          <w:tcPr>
            <w:tcW w:w="4669" w:type="dxa"/>
          </w:tcPr>
          <w:p w14:paraId="43E9F2A2" w14:textId="77777777" w:rsidR="00D26A66" w:rsidRPr="00C67068" w:rsidRDefault="00D26A66" w:rsidP="00C67068">
            <w:pPr>
              <w:spacing w:line="280" w:lineRule="atLeast"/>
              <w:rPr>
                <w:rFonts w:cs="Arial"/>
                <w:szCs w:val="20"/>
              </w:rPr>
            </w:pPr>
          </w:p>
        </w:tc>
      </w:tr>
    </w:tbl>
    <w:p w14:paraId="0351D29B" w14:textId="77777777" w:rsidR="0014331C" w:rsidRDefault="0014331C" w:rsidP="007B0FF1">
      <w:pPr>
        <w:spacing w:line="280" w:lineRule="atLeast"/>
        <w:jc w:val="center"/>
        <w:rPr>
          <w:rFonts w:cs="Arial"/>
          <w:b/>
          <w:szCs w:val="20"/>
        </w:rPr>
      </w:pPr>
    </w:p>
    <w:p w14:paraId="7509347C" w14:textId="77777777" w:rsidR="00AB20FB" w:rsidRPr="000741CF" w:rsidRDefault="0014331C" w:rsidP="0014331C">
      <w:pPr>
        <w:spacing w:after="200" w:line="276" w:lineRule="auto"/>
        <w:jc w:val="left"/>
        <w:rPr>
          <w:rFonts w:cs="Arial"/>
          <w:b/>
          <w:szCs w:val="20"/>
        </w:rPr>
      </w:pPr>
      <w:r>
        <w:rPr>
          <w:rFonts w:cs="Arial"/>
          <w:b/>
          <w:szCs w:val="20"/>
        </w:rPr>
        <w:br w:type="page"/>
      </w:r>
    </w:p>
    <w:p w14:paraId="201DA295" w14:textId="77777777" w:rsidR="003B5382" w:rsidRPr="00C65961" w:rsidRDefault="003B5382" w:rsidP="003B5382">
      <w:pPr>
        <w:numPr>
          <w:ilvl w:val="0"/>
          <w:numId w:val="3"/>
        </w:numPr>
        <w:pBdr>
          <w:top w:val="single" w:sz="2" w:space="1" w:color="auto"/>
          <w:left w:val="single" w:sz="2" w:space="4" w:color="auto"/>
          <w:bottom w:val="single" w:sz="2" w:space="1" w:color="auto"/>
          <w:right w:val="single" w:sz="2" w:space="4" w:color="auto"/>
        </w:pBdr>
        <w:shd w:val="clear" w:color="auto" w:fill="1F497D"/>
        <w:spacing w:line="280" w:lineRule="atLeast"/>
        <w:ind w:left="426" w:hanging="426"/>
        <w:rPr>
          <w:rFonts w:cs="Arial"/>
          <w:b/>
          <w:color w:val="FFFFFF"/>
          <w:szCs w:val="20"/>
        </w:rPr>
      </w:pPr>
      <w:r w:rsidRPr="00C65961">
        <w:rPr>
          <w:rFonts w:cs="Arial"/>
          <w:b/>
          <w:color w:val="FFFFFF"/>
          <w:szCs w:val="20"/>
        </w:rPr>
        <w:lastRenderedPageBreak/>
        <w:t>CENA PŘEDMĚTU PLNĚNÍ V ČLENĚNÍ DLE LOGICKÝCH CELKŮ</w:t>
      </w:r>
    </w:p>
    <w:p w14:paraId="2BF2E9D9" w14:textId="77777777" w:rsidR="003B5382" w:rsidRPr="00C65961" w:rsidRDefault="003B5382" w:rsidP="003B5382">
      <w:pPr>
        <w:spacing w:line="280" w:lineRule="atLeast"/>
        <w:rPr>
          <w:rFonts w:cs="Arial"/>
          <w:szCs w:val="20"/>
        </w:rPr>
      </w:pPr>
    </w:p>
    <w:p w14:paraId="2101FAC2" w14:textId="77777777" w:rsidR="003B5382" w:rsidRDefault="003B5382" w:rsidP="003B5382">
      <w:pPr>
        <w:spacing w:line="280" w:lineRule="atLeast"/>
        <w:rPr>
          <w:rFonts w:cs="Arial"/>
          <w:szCs w:val="20"/>
        </w:rPr>
      </w:pPr>
      <w:r>
        <w:rPr>
          <w:rFonts w:cs="Arial"/>
          <w:szCs w:val="20"/>
        </w:rPr>
        <w:t>Dodavatel</w:t>
      </w:r>
      <w:r w:rsidRPr="00C65961">
        <w:rPr>
          <w:rFonts w:cs="Arial"/>
          <w:szCs w:val="20"/>
        </w:rPr>
        <w:t xml:space="preserve"> doplní do tabulky níže dílčí ceny za dílčí plnění předmětu Smlouvy: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5"/>
        <w:gridCol w:w="717"/>
        <w:gridCol w:w="3366"/>
        <w:gridCol w:w="1479"/>
        <w:gridCol w:w="1481"/>
        <w:gridCol w:w="1594"/>
      </w:tblGrid>
      <w:tr w:rsidR="003B5382" w:rsidRPr="00C65961" w14:paraId="1C6065D5" w14:textId="77777777" w:rsidTr="00635544">
        <w:trPr>
          <w:trHeight w:val="559"/>
        </w:trPr>
        <w:tc>
          <w:tcPr>
            <w:tcW w:w="5000" w:type="pct"/>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3B831EF" w14:textId="77777777" w:rsidR="003B5382" w:rsidRPr="00C65961" w:rsidRDefault="003B5382" w:rsidP="003B5382">
            <w:pPr>
              <w:spacing w:before="120"/>
              <w:jc w:val="center"/>
              <w:rPr>
                <w:rFonts w:cs="Arial"/>
                <w:b/>
                <w:szCs w:val="20"/>
              </w:rPr>
            </w:pPr>
            <w:r>
              <w:rPr>
                <w:rFonts w:cs="Arial"/>
                <w:b/>
                <w:szCs w:val="20"/>
              </w:rPr>
              <w:t>Souhrnná cenová tabulka</w:t>
            </w:r>
          </w:p>
        </w:tc>
      </w:tr>
      <w:tr w:rsidR="003B5382" w:rsidRPr="00C65961" w14:paraId="08803317"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2F6536" w14:textId="77777777" w:rsidR="003B5382" w:rsidRPr="00C65961" w:rsidRDefault="003B5382" w:rsidP="003B5382">
            <w:pPr>
              <w:spacing w:before="120"/>
              <w:jc w:val="left"/>
              <w:rPr>
                <w:rFonts w:cs="Arial"/>
                <w:b/>
                <w:szCs w:val="20"/>
              </w:rPr>
            </w:pPr>
            <w:bookmarkStart w:id="13" w:name="_Ref395801875"/>
            <w:r w:rsidRPr="00C65961">
              <w:rPr>
                <w:rFonts w:cs="Arial"/>
                <w:b/>
                <w:szCs w:val="20"/>
              </w:rPr>
              <w:t>Č.</w:t>
            </w:r>
          </w:p>
        </w:tc>
        <w:tc>
          <w:tcPr>
            <w:tcW w:w="221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4A915F" w14:textId="77777777" w:rsidR="003B5382" w:rsidRPr="00C65961" w:rsidRDefault="003B5382" w:rsidP="003B5382">
            <w:pPr>
              <w:spacing w:before="120"/>
              <w:jc w:val="left"/>
              <w:rPr>
                <w:rFonts w:cs="Arial"/>
                <w:b/>
                <w:szCs w:val="20"/>
              </w:rPr>
            </w:pPr>
            <w:r w:rsidRPr="00C65961">
              <w:rPr>
                <w:rFonts w:cs="Arial"/>
                <w:b/>
                <w:szCs w:val="20"/>
              </w:rPr>
              <w:t>Předmět plnění</w:t>
            </w:r>
          </w:p>
        </w:tc>
        <w:tc>
          <w:tcPr>
            <w:tcW w:w="8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B7D1A9" w14:textId="77777777" w:rsidR="003B5382" w:rsidRPr="00C65961" w:rsidRDefault="003B5382" w:rsidP="003B5382">
            <w:pPr>
              <w:spacing w:before="120"/>
              <w:jc w:val="left"/>
              <w:rPr>
                <w:rFonts w:cs="Arial"/>
                <w:b/>
                <w:szCs w:val="20"/>
              </w:rPr>
            </w:pPr>
            <w:r w:rsidRPr="00C65961">
              <w:rPr>
                <w:rFonts w:cs="Arial"/>
                <w:b/>
                <w:szCs w:val="20"/>
              </w:rPr>
              <w:t xml:space="preserve">Cena v Kč </w:t>
            </w:r>
            <w:r w:rsidRPr="00C65961">
              <w:rPr>
                <w:rFonts w:cs="Arial"/>
                <w:b/>
                <w:szCs w:val="20"/>
              </w:rPr>
              <w:br/>
              <w:t>bez DPH</w:t>
            </w:r>
          </w:p>
        </w:tc>
        <w:tc>
          <w:tcPr>
            <w:tcW w:w="8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F32CAB" w14:textId="77777777" w:rsidR="003B5382" w:rsidRPr="00C65961" w:rsidRDefault="003B5382" w:rsidP="003B5382">
            <w:pPr>
              <w:spacing w:before="120"/>
              <w:jc w:val="left"/>
              <w:rPr>
                <w:rFonts w:cs="Arial"/>
                <w:b/>
                <w:szCs w:val="20"/>
              </w:rPr>
            </w:pPr>
            <w:r w:rsidRPr="00C65961">
              <w:rPr>
                <w:rFonts w:cs="Arial"/>
                <w:b/>
                <w:szCs w:val="20"/>
              </w:rPr>
              <w:t xml:space="preserve">Sazba DPH </w:t>
            </w:r>
            <w:r w:rsidRPr="00C65961">
              <w:rPr>
                <w:rFonts w:cs="Arial"/>
                <w:b/>
                <w:szCs w:val="20"/>
              </w:rPr>
              <w:br/>
              <w:t>21 % v Kč</w:t>
            </w:r>
          </w:p>
        </w:tc>
        <w:tc>
          <w:tcPr>
            <w:tcW w:w="8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0561A8" w14:textId="77777777" w:rsidR="003B5382" w:rsidRPr="00C65961" w:rsidRDefault="003B5382" w:rsidP="003B5382">
            <w:pPr>
              <w:spacing w:before="120"/>
              <w:jc w:val="left"/>
              <w:rPr>
                <w:rFonts w:cs="Arial"/>
                <w:b/>
                <w:szCs w:val="20"/>
              </w:rPr>
            </w:pPr>
            <w:r w:rsidRPr="00C65961">
              <w:rPr>
                <w:rFonts w:cs="Arial"/>
                <w:b/>
                <w:szCs w:val="20"/>
              </w:rPr>
              <w:t>Cena v Kč včetně DPH</w:t>
            </w:r>
          </w:p>
        </w:tc>
      </w:tr>
      <w:tr w:rsidR="003B5382" w:rsidRPr="00C65961" w14:paraId="37BB99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34B0A7" w14:textId="77777777" w:rsidR="003B5382" w:rsidRPr="00C65961" w:rsidRDefault="003B5382" w:rsidP="003B5382">
            <w:pPr>
              <w:spacing w:before="120"/>
              <w:jc w:val="center"/>
              <w:rPr>
                <w:rFonts w:cs="Arial"/>
                <w:b/>
                <w:szCs w:val="20"/>
              </w:rPr>
            </w:pPr>
            <w:r w:rsidRPr="00C65961">
              <w:rPr>
                <w:rFonts w:cs="Arial"/>
                <w:b/>
                <w:szCs w:val="20"/>
              </w:rPr>
              <w:t>1</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69D275" w14:textId="77777777" w:rsidR="003B5382" w:rsidRPr="00C65961" w:rsidRDefault="003B5382" w:rsidP="003B5382">
            <w:pPr>
              <w:spacing w:before="120"/>
              <w:jc w:val="left"/>
              <w:rPr>
                <w:rFonts w:cs="Arial"/>
                <w:szCs w:val="20"/>
              </w:rPr>
            </w:pPr>
            <w:r w:rsidRPr="00C65961">
              <w:rPr>
                <w:rFonts w:cs="Arial"/>
                <w:b/>
                <w:szCs w:val="20"/>
              </w:rPr>
              <w:t>Částí Díla dle odst. 3.1 Smlouvy</w:t>
            </w:r>
          </w:p>
        </w:tc>
      </w:tr>
      <w:tr w:rsidR="003B5382" w:rsidRPr="00F60521" w14:paraId="158DF61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32FDFE1A" w14:textId="77777777" w:rsidR="003B5382" w:rsidRPr="00C65961" w:rsidRDefault="003B5382" w:rsidP="003B5382">
            <w:pPr>
              <w:spacing w:before="120"/>
              <w:jc w:val="center"/>
              <w:rPr>
                <w:rFonts w:cs="Arial"/>
                <w:b/>
                <w:szCs w:val="20"/>
              </w:rPr>
            </w:pPr>
            <w:r w:rsidRPr="00C65961">
              <w:rPr>
                <w:rFonts w:cs="Arial"/>
                <w:b/>
                <w:szCs w:val="20"/>
              </w:rPr>
              <w:t>1.1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A0369" w14:textId="77777777" w:rsidR="003B5382" w:rsidRPr="00C65961" w:rsidRDefault="003B5382" w:rsidP="003B5382">
            <w:pPr>
              <w:spacing w:before="120"/>
              <w:jc w:val="left"/>
              <w:rPr>
                <w:rFonts w:cs="Arial"/>
                <w:b/>
                <w:szCs w:val="20"/>
              </w:rPr>
            </w:pPr>
            <w:r w:rsidRPr="00C65961">
              <w:rPr>
                <w:rFonts w:cs="Arial"/>
                <w:b/>
                <w:szCs w:val="20"/>
              </w:rPr>
              <w:t xml:space="preserve">Návrh realizace </w:t>
            </w:r>
            <w:r w:rsidRPr="00C65961">
              <w:rPr>
                <w:rFonts w:cs="Arial"/>
                <w:b/>
                <w:szCs w:val="20"/>
              </w:rPr>
              <w:br/>
            </w:r>
            <w:r w:rsidRPr="00C65961">
              <w:rPr>
                <w:rFonts w:cs="Arial"/>
                <w:szCs w:val="20"/>
              </w:rPr>
              <w:t>v rozsahu dle odst. 3.1.1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7C31B66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A3040ED"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483788F5"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6FC20AB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5ECEE" w14:textId="77777777" w:rsidR="003B5382" w:rsidRPr="00F60521" w:rsidRDefault="003B5382" w:rsidP="003B5382">
            <w:pPr>
              <w:spacing w:before="120"/>
              <w:jc w:val="center"/>
              <w:rPr>
                <w:rFonts w:cs="Arial"/>
                <w:b/>
                <w:szCs w:val="20"/>
              </w:rPr>
            </w:pPr>
            <w:r w:rsidRPr="00F60521">
              <w:rPr>
                <w:rFonts w:cs="Arial"/>
                <w:b/>
                <w:szCs w:val="20"/>
              </w:rPr>
              <w:t>1.2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FF1884" w14:textId="77777777" w:rsidR="003B5382" w:rsidRPr="00F60521" w:rsidRDefault="003B5382" w:rsidP="003B5382">
            <w:pPr>
              <w:spacing w:before="120"/>
              <w:jc w:val="left"/>
              <w:rPr>
                <w:rFonts w:cs="Arial"/>
                <w:b/>
                <w:szCs w:val="20"/>
              </w:rPr>
            </w:pPr>
            <w:r w:rsidRPr="00F60521">
              <w:rPr>
                <w:rFonts w:cs="Arial"/>
                <w:b/>
                <w:szCs w:val="20"/>
              </w:rPr>
              <w:t>Prototyp</w:t>
            </w:r>
            <w:r w:rsidRPr="00F60521">
              <w:rPr>
                <w:rFonts w:cs="Arial"/>
                <w:b/>
                <w:szCs w:val="20"/>
              </w:rPr>
              <w:br/>
            </w:r>
            <w:r w:rsidRPr="00F60521">
              <w:rPr>
                <w:rFonts w:cs="Arial"/>
                <w:szCs w:val="20"/>
              </w:rPr>
              <w:t>v rozsahu dle odst. 3.1.2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C5C405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1C5562"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C0465CC"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861C7C" w:rsidRPr="00F60521" w14:paraId="6BEBBA51"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222E761" w14:textId="77777777" w:rsidR="00861C7C" w:rsidRPr="00F60521" w:rsidRDefault="00861C7C" w:rsidP="00861C7C">
            <w:pPr>
              <w:spacing w:before="120"/>
              <w:jc w:val="center"/>
              <w:rPr>
                <w:rFonts w:cs="Arial"/>
                <w:b/>
                <w:szCs w:val="20"/>
              </w:rPr>
            </w:pPr>
            <w:r w:rsidRPr="00F60521">
              <w:rPr>
                <w:rFonts w:cs="Arial"/>
                <w:b/>
                <w:szCs w:val="20"/>
              </w:rPr>
              <w:t>1.3</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132B50" w14:textId="77777777" w:rsidR="00861C7C" w:rsidRPr="00F60521" w:rsidRDefault="00861C7C" w:rsidP="00861C7C">
            <w:pPr>
              <w:spacing w:before="120"/>
              <w:jc w:val="left"/>
              <w:rPr>
                <w:rFonts w:cs="Arial"/>
                <w:b/>
                <w:szCs w:val="20"/>
              </w:rPr>
            </w:pPr>
            <w:r w:rsidRPr="00F60521">
              <w:rPr>
                <w:rFonts w:cs="Arial"/>
                <w:b/>
                <w:szCs w:val="20"/>
              </w:rPr>
              <w:t>Implementace</w:t>
            </w:r>
            <w:r w:rsidRPr="00F60521">
              <w:rPr>
                <w:rFonts w:cs="Arial"/>
                <w:b/>
                <w:szCs w:val="20"/>
              </w:rPr>
              <w:br/>
            </w:r>
            <w:r w:rsidRPr="00F60521">
              <w:rPr>
                <w:rFonts w:cs="Arial"/>
                <w:szCs w:val="20"/>
              </w:rPr>
              <w:t>v rozsahu dle odst. 3.1.3 Smlouvy</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4A7162F2" w14:textId="4075760D"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7AEDC84F" w14:textId="7F5BD0E7"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0F2A7C35" w14:textId="06C8525F" w:rsidR="00861C7C" w:rsidRPr="005168D9" w:rsidRDefault="00861C7C" w:rsidP="00861C7C">
            <w:pPr>
              <w:spacing w:before="120"/>
              <w:jc w:val="left"/>
              <w:rPr>
                <w:rFonts w:cs="Arial"/>
                <w:szCs w:val="20"/>
                <w:highlight w:val="yellow"/>
              </w:rPr>
            </w:pPr>
            <w:r w:rsidRPr="00BB1D7E">
              <w:rPr>
                <w:rFonts w:cs="Arial"/>
                <w:szCs w:val="20"/>
                <w:highlight w:val="yellow"/>
              </w:rPr>
              <w:t>[DOPLNÍ DODAVATEL]</w:t>
            </w:r>
          </w:p>
        </w:tc>
      </w:tr>
      <w:tr w:rsidR="00635544" w:rsidRPr="00F60521" w14:paraId="63EE69F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1F03AA" w14:textId="26B6D949" w:rsidR="00635544" w:rsidRPr="00635544" w:rsidRDefault="00635544" w:rsidP="00635544">
            <w:pPr>
              <w:spacing w:before="120"/>
              <w:rPr>
                <w:rFonts w:cs="Arial"/>
                <w:b/>
                <w:i/>
                <w:szCs w:val="20"/>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648572DC" w14:textId="7CA37B1C" w:rsidR="00635544" w:rsidRPr="00635544" w:rsidRDefault="00635544" w:rsidP="00B41BF0">
            <w:pPr>
              <w:spacing w:before="120"/>
              <w:jc w:val="left"/>
              <w:rPr>
                <w:rFonts w:cs="Arial"/>
                <w:i/>
                <w:szCs w:val="20"/>
              </w:rPr>
            </w:pPr>
            <w:r w:rsidRPr="00570F4E">
              <w:rPr>
                <w:rFonts w:cs="Arial"/>
                <w:b/>
                <w:i/>
                <w:szCs w:val="20"/>
              </w:rPr>
              <w:t>1.3.1</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1ADC5CAA" w14:textId="787EEC0D" w:rsidR="00635544" w:rsidRPr="00635544" w:rsidRDefault="00635544" w:rsidP="00B6659B">
            <w:pPr>
              <w:spacing w:before="120"/>
              <w:jc w:val="left"/>
              <w:rPr>
                <w:rFonts w:cs="Arial"/>
                <w:i/>
                <w:szCs w:val="20"/>
              </w:rPr>
            </w:pPr>
            <w:r w:rsidRPr="00570F4E">
              <w:rPr>
                <w:rFonts w:cs="Arial"/>
                <w:b/>
                <w:i/>
                <w:szCs w:val="20"/>
              </w:rPr>
              <w:t xml:space="preserve">Licence </w:t>
            </w:r>
            <w:del w:id="14" w:author="Bořuta Jan" w:date="2018-03-26T10:22:00Z">
              <w:r w:rsidRPr="00570F4E" w:rsidDel="00B6659B">
                <w:rPr>
                  <w:rFonts w:cs="Arial"/>
                  <w:b/>
                  <w:i/>
                  <w:szCs w:val="20"/>
                </w:rPr>
                <w:delText>Microsoft</w:delText>
              </w:r>
              <w:r w:rsidRPr="00635544" w:rsidDel="00B6659B">
                <w:rPr>
                  <w:rFonts w:cs="Arial"/>
                  <w:i/>
                  <w:szCs w:val="20"/>
                </w:rPr>
                <w:delText xml:space="preserve"> </w:delText>
              </w:r>
            </w:del>
            <w:r w:rsidRPr="00635544">
              <w:rPr>
                <w:rFonts w:cs="Arial"/>
                <w:i/>
                <w:szCs w:val="20"/>
              </w:rPr>
              <w:t xml:space="preserve">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tcPr>
          <w:p w14:paraId="12DB9950" w14:textId="46BC57F3"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tcPr>
          <w:p w14:paraId="0D954458" w14:textId="4286E9C2"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tcPr>
          <w:p w14:paraId="326B92E0" w14:textId="4CC28135" w:rsidR="00635544" w:rsidRPr="00635544" w:rsidRDefault="00635544" w:rsidP="00861C7C">
            <w:pPr>
              <w:spacing w:before="120"/>
              <w:jc w:val="left"/>
              <w:rPr>
                <w:rFonts w:cs="Arial"/>
                <w:i/>
                <w:szCs w:val="20"/>
                <w:highlight w:val="yellow"/>
              </w:rPr>
            </w:pPr>
            <w:r w:rsidRPr="00635544">
              <w:rPr>
                <w:rFonts w:cs="Arial"/>
                <w:i/>
                <w:szCs w:val="20"/>
                <w:highlight w:val="yellow"/>
              </w:rPr>
              <w:t>[DOPLNÍ DODAVATEL]</w:t>
            </w:r>
          </w:p>
        </w:tc>
      </w:tr>
      <w:tr w:rsidR="00635544" w:rsidRPr="00F60521" w14:paraId="53160533"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0D461AE9" w14:textId="2C0595A3" w:rsidR="00635544" w:rsidRPr="00635544" w:rsidRDefault="00635544" w:rsidP="00B41BF0">
            <w:pPr>
              <w:spacing w:before="120"/>
              <w:jc w:val="center"/>
              <w:rPr>
                <w:rFonts w:cs="Arial"/>
                <w:b/>
                <w:i/>
                <w:szCs w:val="20"/>
                <w:highlight w:val="green"/>
              </w:rPr>
            </w:pPr>
          </w:p>
        </w:tc>
        <w:tc>
          <w:tcPr>
            <w:tcW w:w="389" w:type="pct"/>
            <w:tcBorders>
              <w:top w:val="single" w:sz="4" w:space="0" w:color="auto"/>
              <w:left w:val="single" w:sz="4" w:space="0" w:color="auto"/>
              <w:bottom w:val="single" w:sz="4" w:space="0" w:color="auto"/>
              <w:right w:val="single" w:sz="4" w:space="0" w:color="auto"/>
            </w:tcBorders>
            <w:shd w:val="clear" w:color="auto" w:fill="auto"/>
            <w:vAlign w:val="center"/>
          </w:tcPr>
          <w:p w14:paraId="113FACC1" w14:textId="782726FB" w:rsidR="00635544" w:rsidRPr="001B6DDF" w:rsidRDefault="00635544" w:rsidP="00B41BF0">
            <w:pPr>
              <w:spacing w:before="120"/>
              <w:jc w:val="left"/>
              <w:rPr>
                <w:rFonts w:cs="Arial"/>
                <w:i/>
                <w:szCs w:val="20"/>
                <w:highlight w:val="green"/>
              </w:rPr>
            </w:pPr>
            <w:r w:rsidRPr="00570F4E">
              <w:rPr>
                <w:rFonts w:cs="Arial"/>
                <w:i/>
                <w:szCs w:val="20"/>
                <w:highlight w:val="yellow"/>
              </w:rPr>
              <w:t>[</w:t>
            </w:r>
            <w:r w:rsidRPr="00570F4E">
              <w:rPr>
                <w:rFonts w:cs="Arial"/>
                <w:b/>
                <w:i/>
                <w:szCs w:val="20"/>
                <w:highlight w:val="yellow"/>
              </w:rPr>
              <w:t>1.3.2</w:t>
            </w:r>
            <w:r w:rsidR="001B6DDF" w:rsidRPr="00570F4E">
              <w:rPr>
                <w:rFonts w:cs="Arial"/>
                <w:i/>
                <w:szCs w:val="20"/>
                <w:highlight w:val="yellow"/>
              </w:rPr>
              <w:t>]</w:t>
            </w:r>
          </w:p>
        </w:tc>
        <w:tc>
          <w:tcPr>
            <w:tcW w:w="1827" w:type="pct"/>
            <w:tcBorders>
              <w:top w:val="single" w:sz="4" w:space="0" w:color="auto"/>
              <w:left w:val="single" w:sz="4" w:space="0" w:color="auto"/>
              <w:bottom w:val="single" w:sz="4" w:space="0" w:color="auto"/>
              <w:right w:val="single" w:sz="4" w:space="0" w:color="auto"/>
            </w:tcBorders>
            <w:shd w:val="clear" w:color="auto" w:fill="auto"/>
            <w:vAlign w:val="center"/>
          </w:tcPr>
          <w:p w14:paraId="55830DB9" w14:textId="29F4CE1C" w:rsidR="00635544" w:rsidRPr="00635544" w:rsidRDefault="00635544" w:rsidP="00B6659B">
            <w:pPr>
              <w:spacing w:before="120"/>
              <w:jc w:val="left"/>
              <w:rPr>
                <w:rFonts w:cs="Arial"/>
                <w:b/>
                <w:i/>
                <w:szCs w:val="20"/>
                <w:highlight w:val="green"/>
              </w:rPr>
            </w:pPr>
            <w:r w:rsidRPr="00570F4E">
              <w:rPr>
                <w:rFonts w:cs="Arial"/>
                <w:b/>
                <w:i/>
                <w:szCs w:val="20"/>
              </w:rPr>
              <w:t xml:space="preserve">Licence </w:t>
            </w:r>
            <w:del w:id="15" w:author="Bořuta Jan" w:date="2018-03-26T10:22:00Z">
              <w:r w:rsidRPr="00570F4E" w:rsidDel="00B6659B">
                <w:rPr>
                  <w:rFonts w:cs="Arial"/>
                  <w:b/>
                  <w:i/>
                  <w:szCs w:val="20"/>
                </w:rPr>
                <w:delText>Microsoft</w:delText>
              </w:r>
              <w:r w:rsidRPr="00635544" w:rsidDel="00B6659B">
                <w:rPr>
                  <w:rFonts w:cs="Arial"/>
                  <w:i/>
                  <w:szCs w:val="20"/>
                </w:rPr>
                <w:delText xml:space="preserve"> </w:delText>
              </w:r>
            </w:del>
            <w:r w:rsidRPr="00635544">
              <w:rPr>
                <w:rFonts w:cs="Arial"/>
                <w:i/>
                <w:szCs w:val="20"/>
              </w:rPr>
              <w:t xml:space="preserve">typu </w:t>
            </w:r>
            <w:r w:rsidRPr="00635544">
              <w:rPr>
                <w:rFonts w:cs="Arial"/>
                <w:i/>
                <w:szCs w:val="20"/>
                <w:highlight w:val="yellow"/>
              </w:rPr>
              <w:t>[DOPLNÍ DODAVATEL]</w:t>
            </w:r>
            <w:r>
              <w:rPr>
                <w:rFonts w:cs="Arial"/>
                <w:i/>
                <w:szCs w:val="20"/>
              </w:rPr>
              <w:t xml:space="preserve"> </w:t>
            </w:r>
            <w:r w:rsidRPr="00635544">
              <w:rPr>
                <w:rFonts w:cs="Arial"/>
                <w:i/>
                <w:szCs w:val="20"/>
              </w:rPr>
              <w:t xml:space="preserve">(cena za </w:t>
            </w:r>
            <w:r w:rsidRPr="00635544">
              <w:rPr>
                <w:rFonts w:cs="Arial"/>
                <w:i/>
                <w:szCs w:val="20"/>
                <w:highlight w:val="yellow"/>
              </w:rPr>
              <w:t>[DOPLNÍ DODAVATEL]</w:t>
            </w:r>
            <w:r w:rsidRPr="00635544">
              <w:rPr>
                <w:rFonts w:cs="Arial"/>
                <w:i/>
                <w:szCs w:val="20"/>
              </w:rPr>
              <w:t xml:space="preserve"> licencí</w:t>
            </w:r>
            <w:r w:rsidR="00570F4E">
              <w:rPr>
                <w:rFonts w:cs="Arial"/>
                <w:i/>
                <w:szCs w:val="20"/>
              </w:rPr>
              <w:t>)</w:t>
            </w:r>
            <w:r w:rsidRPr="00635544">
              <w:rPr>
                <w:rFonts w:cs="Arial"/>
                <w:i/>
                <w:szCs w:val="20"/>
              </w:rPr>
              <w:t xml:space="preserve"> – </w:t>
            </w:r>
            <w:r w:rsidRPr="00635544">
              <w:rPr>
                <w:rFonts w:cs="Arial"/>
                <w:i/>
                <w:szCs w:val="20"/>
                <w:highlight w:val="yellow"/>
              </w:rPr>
              <w:t xml:space="preserve">pozn. dodavatel doplní řádky 1.3.1 – </w:t>
            </w:r>
            <w:proofErr w:type="gramStart"/>
            <w:r w:rsidRPr="00635544">
              <w:rPr>
                <w:rFonts w:cs="Arial"/>
                <w:i/>
                <w:szCs w:val="20"/>
                <w:highlight w:val="yellow"/>
              </w:rPr>
              <w:t>1.3.x pro</w:t>
            </w:r>
            <w:proofErr w:type="gramEnd"/>
            <w:r w:rsidRPr="00635544">
              <w:rPr>
                <w:rFonts w:cs="Arial"/>
                <w:i/>
                <w:szCs w:val="20"/>
                <w:highlight w:val="yellow"/>
              </w:rPr>
              <w:t xml:space="preserve"> licence </w:t>
            </w:r>
            <w:del w:id="16" w:author="Bořuta Jan" w:date="2018-03-26T10:22:00Z">
              <w:r w:rsidRPr="00635544" w:rsidDel="00B6659B">
                <w:rPr>
                  <w:rFonts w:cs="Arial"/>
                  <w:i/>
                  <w:szCs w:val="20"/>
                  <w:highlight w:val="yellow"/>
                </w:rPr>
                <w:delText xml:space="preserve">Microsoft </w:delText>
              </w:r>
            </w:del>
            <w:r w:rsidRPr="00635544">
              <w:rPr>
                <w:rFonts w:cs="Arial"/>
                <w:i/>
                <w:szCs w:val="20"/>
                <w:highlight w:val="yellow"/>
              </w:rPr>
              <w:t>dle potřeby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FB24B13" w14:textId="5B64E111"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5F6DBB7" w14:textId="481B300D"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57BDB8" w14:textId="560F4B9F" w:rsidR="00635544" w:rsidRPr="00635544" w:rsidRDefault="00635544" w:rsidP="00B41BF0">
            <w:pPr>
              <w:spacing w:before="120"/>
              <w:jc w:val="left"/>
              <w:rPr>
                <w:rFonts w:cs="Arial"/>
                <w:i/>
                <w:szCs w:val="20"/>
                <w:highlight w:val="yellow"/>
              </w:rPr>
            </w:pPr>
            <w:r w:rsidRPr="00635544">
              <w:rPr>
                <w:rFonts w:cs="Arial"/>
                <w:i/>
                <w:szCs w:val="20"/>
                <w:highlight w:val="yellow"/>
              </w:rPr>
              <w:t>[DOPLNÍ DODAVATEL]</w:t>
            </w:r>
          </w:p>
        </w:tc>
      </w:tr>
      <w:tr w:rsidR="005B2591" w:rsidRPr="00F60521" w14:paraId="6B685388"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1300E1E" w14:textId="1C5976EE" w:rsidR="005B2591" w:rsidRPr="00B41642" w:rsidRDefault="005B2591" w:rsidP="005B2591">
            <w:pPr>
              <w:spacing w:before="120"/>
              <w:jc w:val="center"/>
              <w:rPr>
                <w:rFonts w:cs="Arial"/>
                <w:b/>
                <w:szCs w:val="20"/>
              </w:rPr>
            </w:pPr>
            <w:r w:rsidRPr="00B41642">
              <w:rPr>
                <w:rFonts w:cs="Arial"/>
                <w:b/>
                <w:szCs w:val="20"/>
              </w:rPr>
              <w:t>1.4</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9A5BC7" w14:textId="339F9A76" w:rsidR="005B2591" w:rsidRPr="00B41642" w:rsidRDefault="005B2591" w:rsidP="00D75A63">
            <w:pPr>
              <w:spacing w:before="120"/>
              <w:jc w:val="left"/>
              <w:rPr>
                <w:rFonts w:cs="Arial"/>
                <w:szCs w:val="20"/>
              </w:rPr>
            </w:pPr>
            <w:r w:rsidRPr="00B41642">
              <w:rPr>
                <w:rFonts w:cs="Arial"/>
                <w:b/>
                <w:szCs w:val="20"/>
              </w:rPr>
              <w:t xml:space="preserve">Cena za Ověřovací provoz </w:t>
            </w:r>
            <w:r w:rsidRPr="00B41642">
              <w:rPr>
                <w:rFonts w:cs="Arial"/>
                <w:szCs w:val="20"/>
              </w:rPr>
              <w:t xml:space="preserve">(doba </w:t>
            </w:r>
            <w:r w:rsidR="00D75A63">
              <w:rPr>
                <w:rFonts w:cs="Arial"/>
                <w:szCs w:val="20"/>
              </w:rPr>
              <w:t>4</w:t>
            </w:r>
            <w:r w:rsidRPr="00B41642">
              <w:rPr>
                <w:rFonts w:cs="Arial"/>
                <w:szCs w:val="20"/>
              </w:rPr>
              <w:t xml:space="preserve"> měsíc</w:t>
            </w:r>
            <w:r w:rsidR="00E22A72" w:rsidRPr="00B41642">
              <w:rPr>
                <w:rFonts w:cs="Arial"/>
                <w:szCs w:val="20"/>
              </w:rPr>
              <w:t>e</w:t>
            </w:r>
            <w:r w:rsidRPr="00B41642">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BBFDB0E" w14:textId="70121415"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2A436202" w14:textId="00994AE4"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613A9DC" w14:textId="13DAB79D" w:rsidR="005B2591" w:rsidRPr="00434A2A" w:rsidRDefault="005B2591" w:rsidP="005B2591">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2237FD0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4D57B70D" w14:textId="3BC74057" w:rsidR="003B5382" w:rsidRPr="004E5670" w:rsidRDefault="003B5382" w:rsidP="005B2591">
            <w:pPr>
              <w:spacing w:before="120"/>
              <w:jc w:val="center"/>
              <w:rPr>
                <w:rFonts w:cs="Arial"/>
                <w:b/>
                <w:szCs w:val="20"/>
              </w:rPr>
            </w:pPr>
            <w:r w:rsidRPr="004E5670">
              <w:rPr>
                <w:rFonts w:cs="Arial"/>
                <w:b/>
                <w:szCs w:val="20"/>
              </w:rPr>
              <w:t>1.</w:t>
            </w:r>
            <w:r w:rsidR="005B2591" w:rsidRPr="004E5670">
              <w:rPr>
                <w:rFonts w:cs="Arial"/>
                <w:b/>
                <w:szCs w:val="20"/>
              </w:rPr>
              <w:t>5</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1650DB" w14:textId="77777777" w:rsidR="003B5382" w:rsidRPr="004E5670" w:rsidRDefault="003B5382" w:rsidP="003B5382">
            <w:pPr>
              <w:spacing w:before="120"/>
              <w:jc w:val="left"/>
              <w:rPr>
                <w:rFonts w:cs="Arial"/>
                <w:b/>
                <w:szCs w:val="20"/>
              </w:rPr>
            </w:pPr>
            <w:r w:rsidRPr="004E5670">
              <w:rPr>
                <w:rFonts w:cs="Arial"/>
                <w:b/>
                <w:szCs w:val="20"/>
              </w:rPr>
              <w:t xml:space="preserve">Dokumentace </w:t>
            </w:r>
            <w:r w:rsidRPr="004E5670">
              <w:rPr>
                <w:rFonts w:cs="Arial"/>
                <w:b/>
                <w:szCs w:val="20"/>
              </w:rPr>
              <w:br/>
            </w:r>
            <w:r w:rsidRPr="004E5670">
              <w:rPr>
                <w:rFonts w:cs="Arial"/>
                <w:szCs w:val="20"/>
              </w:rPr>
              <w:t>v rozsahu dle odst. 3.1.4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828A0F3"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9B35761"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02BFA8F" w14:textId="77777777" w:rsidR="003B5382" w:rsidRPr="005168D9" w:rsidRDefault="003B5382" w:rsidP="003B5382">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B5382" w:rsidRPr="00F60521" w14:paraId="1FFC3E95"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F25DB7" w14:textId="65FC235E" w:rsidR="003B5382" w:rsidRPr="00F60521" w:rsidRDefault="003B5382" w:rsidP="005B2591">
            <w:pPr>
              <w:spacing w:before="120"/>
              <w:jc w:val="center"/>
              <w:rPr>
                <w:rFonts w:cs="Arial"/>
                <w:b/>
                <w:szCs w:val="20"/>
              </w:rPr>
            </w:pPr>
            <w:r w:rsidRPr="00F60521">
              <w:rPr>
                <w:rFonts w:cs="Arial"/>
                <w:b/>
                <w:szCs w:val="20"/>
              </w:rPr>
              <w:t>1.</w:t>
            </w:r>
            <w:r w:rsidR="005B2591">
              <w:rPr>
                <w:rFonts w:cs="Arial"/>
                <w:b/>
                <w:szCs w:val="20"/>
              </w:rPr>
              <w:t>6</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021875" w14:textId="77777777" w:rsidR="003B5382" w:rsidRPr="00F60521" w:rsidRDefault="003B5382" w:rsidP="003B5382">
            <w:pPr>
              <w:spacing w:before="120"/>
              <w:jc w:val="left"/>
              <w:rPr>
                <w:rFonts w:cs="Arial"/>
                <w:b/>
                <w:szCs w:val="20"/>
              </w:rPr>
            </w:pPr>
            <w:r w:rsidRPr="00F60521">
              <w:rPr>
                <w:rFonts w:cs="Arial"/>
                <w:b/>
                <w:szCs w:val="20"/>
              </w:rPr>
              <w:t>Celkem za Dílo</w:t>
            </w:r>
          </w:p>
          <w:p w14:paraId="1C713EB0" w14:textId="77777777" w:rsidR="003B5382" w:rsidRPr="00F60521" w:rsidRDefault="003B5382" w:rsidP="003B5382">
            <w:pPr>
              <w:spacing w:before="120"/>
              <w:jc w:val="left"/>
              <w:rPr>
                <w:rFonts w:cs="Arial"/>
                <w:b/>
                <w:szCs w:val="20"/>
              </w:rPr>
            </w:pPr>
            <w:r w:rsidRPr="00F60521">
              <w:rPr>
                <w:rFonts w:cs="Arial"/>
                <w:szCs w:val="20"/>
              </w:rPr>
              <w:t xml:space="preserve">ve výši dle odst. </w:t>
            </w:r>
            <w:r>
              <w:rPr>
                <w:rFonts w:cs="Arial"/>
                <w:szCs w:val="20"/>
              </w:rPr>
              <w:t>12</w:t>
            </w:r>
            <w:r w:rsidRPr="00F60521">
              <w:rPr>
                <w:rFonts w:cs="Arial"/>
                <w:szCs w:val="20"/>
              </w:rPr>
              <w:t>.1.1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F7E94EB"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623D0F0"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571371A9" w14:textId="77777777" w:rsidR="003B5382" w:rsidRPr="005168D9" w:rsidRDefault="003B5382" w:rsidP="003B5382">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12576A89"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F999F8" w14:textId="77777777" w:rsidR="00AF1598" w:rsidRPr="00F60521" w:rsidRDefault="00A24918" w:rsidP="00AF1598">
            <w:pPr>
              <w:spacing w:before="120"/>
              <w:jc w:val="center"/>
              <w:rPr>
                <w:rFonts w:cs="Arial"/>
                <w:b/>
                <w:szCs w:val="20"/>
              </w:rPr>
            </w:pPr>
            <w:r>
              <w:rPr>
                <w:rFonts w:cs="Arial"/>
                <w:b/>
                <w:szCs w:val="20"/>
              </w:rPr>
              <w:t>2</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948FA4" w14:textId="77777777" w:rsidR="00AF1598" w:rsidRPr="00F60521" w:rsidRDefault="00AF1598" w:rsidP="00AF1598">
            <w:pPr>
              <w:spacing w:before="120"/>
              <w:jc w:val="left"/>
              <w:rPr>
                <w:rFonts w:cs="Arial"/>
                <w:b/>
                <w:szCs w:val="20"/>
              </w:rPr>
            </w:pPr>
            <w:r w:rsidRPr="00F60521">
              <w:rPr>
                <w:rFonts w:cs="Arial"/>
                <w:b/>
                <w:szCs w:val="20"/>
              </w:rPr>
              <w:t>Služby podpory provozu dle odst. 3.2 Smlouvy</w:t>
            </w:r>
          </w:p>
        </w:tc>
      </w:tr>
      <w:tr w:rsidR="00AF1598" w:rsidRPr="00F60521" w14:paraId="41266F10"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42EC9C01" w14:textId="14E5BE38" w:rsidR="00AF1598" w:rsidRPr="00F60521" w:rsidRDefault="00A24918" w:rsidP="005B2591">
            <w:pPr>
              <w:spacing w:before="120"/>
              <w:jc w:val="center"/>
              <w:rPr>
                <w:rFonts w:cs="Arial"/>
                <w:b/>
                <w:szCs w:val="20"/>
              </w:rPr>
            </w:pPr>
            <w:r>
              <w:rPr>
                <w:rFonts w:cs="Arial"/>
                <w:b/>
                <w:szCs w:val="20"/>
              </w:rPr>
              <w:t>2.</w:t>
            </w:r>
            <w:r w:rsidR="005B259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300801" w14:textId="260F4567" w:rsidR="00AF1598" w:rsidRPr="00F60521" w:rsidRDefault="00AF1598" w:rsidP="00001AD3">
            <w:pPr>
              <w:spacing w:before="120"/>
              <w:jc w:val="left"/>
              <w:rPr>
                <w:rFonts w:cs="Arial"/>
                <w:szCs w:val="20"/>
              </w:rPr>
            </w:pPr>
            <w:r w:rsidRPr="00F60521">
              <w:rPr>
                <w:rFonts w:cs="Arial"/>
                <w:b/>
                <w:szCs w:val="20"/>
              </w:rPr>
              <w:t>Cena za 1 měsíc poskytování Služeb podpory provozu</w:t>
            </w:r>
            <w:r w:rsidR="004957F0">
              <w:rPr>
                <w:rFonts w:cs="Arial"/>
                <w:b/>
                <w:szCs w:val="20"/>
              </w:rPr>
              <w:t xml:space="preserve"> </w:t>
            </w:r>
            <w:r w:rsidR="00A24918">
              <w:rPr>
                <w:rFonts w:cs="Arial"/>
                <w:szCs w:val="20"/>
              </w:rPr>
              <w:t xml:space="preserve">(předpokládaná </w:t>
            </w:r>
            <w:r w:rsidR="00A24918" w:rsidRPr="00001AD3">
              <w:rPr>
                <w:rFonts w:cs="Arial"/>
                <w:szCs w:val="20"/>
              </w:rPr>
              <w:t>doba 2</w:t>
            </w:r>
            <w:r w:rsidR="009459E3" w:rsidRPr="00001AD3">
              <w:rPr>
                <w:rFonts w:cs="Arial"/>
                <w:szCs w:val="20"/>
              </w:rPr>
              <w:t>4</w:t>
            </w:r>
            <w:r w:rsidR="00A24918" w:rsidRPr="00001AD3">
              <w:rPr>
                <w:rFonts w:cs="Arial"/>
                <w:szCs w:val="20"/>
              </w:rPr>
              <w:t xml:space="preserve"> měsíců)</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36B017B5"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1C8A52A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01916042"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C8C3922"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FFFFF"/>
            <w:vAlign w:val="center"/>
          </w:tcPr>
          <w:p w14:paraId="7A7F7D4B" w14:textId="32E63AA3" w:rsidR="00AF1598" w:rsidRPr="00F60521" w:rsidRDefault="00A24918" w:rsidP="005B2591">
            <w:pPr>
              <w:spacing w:before="120"/>
              <w:jc w:val="center"/>
              <w:rPr>
                <w:rFonts w:cs="Arial"/>
                <w:b/>
                <w:szCs w:val="20"/>
              </w:rPr>
            </w:pPr>
            <w:r>
              <w:rPr>
                <w:rFonts w:cs="Arial"/>
                <w:b/>
                <w:szCs w:val="20"/>
              </w:rPr>
              <w:t>2</w:t>
            </w:r>
            <w:r w:rsidR="00AF1598" w:rsidRPr="00F60521">
              <w:rPr>
                <w:rFonts w:cs="Arial"/>
                <w:b/>
                <w:szCs w:val="20"/>
              </w:rPr>
              <w:t>.</w:t>
            </w:r>
            <w:r w:rsidR="005B259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F6B2AA" w14:textId="45645E39" w:rsidR="00AF1598" w:rsidRPr="00F60521" w:rsidRDefault="00AF1598" w:rsidP="004E5670">
            <w:pPr>
              <w:spacing w:before="120"/>
              <w:jc w:val="left"/>
              <w:rPr>
                <w:rFonts w:cs="Arial"/>
                <w:b/>
                <w:szCs w:val="20"/>
              </w:rPr>
            </w:pPr>
            <w:r w:rsidRPr="00F60521">
              <w:rPr>
                <w:rFonts w:cs="Arial"/>
                <w:b/>
                <w:szCs w:val="20"/>
              </w:rPr>
              <w:t xml:space="preserve">Celkem cena </w:t>
            </w:r>
            <w:r w:rsidRPr="00001AD3">
              <w:rPr>
                <w:rFonts w:cs="Arial"/>
                <w:b/>
                <w:szCs w:val="20"/>
              </w:rPr>
              <w:t xml:space="preserve">za </w:t>
            </w:r>
            <w:r w:rsidR="004E5670">
              <w:rPr>
                <w:rFonts w:cs="Arial"/>
                <w:b/>
                <w:szCs w:val="20"/>
              </w:rPr>
              <w:t>24</w:t>
            </w:r>
            <w:r w:rsidR="004E5670" w:rsidRPr="00001AD3">
              <w:rPr>
                <w:rFonts w:cs="Arial"/>
                <w:b/>
                <w:szCs w:val="20"/>
              </w:rPr>
              <w:t xml:space="preserve"> </w:t>
            </w:r>
            <w:r w:rsidRPr="00001AD3">
              <w:rPr>
                <w:rFonts w:cs="Arial"/>
                <w:b/>
                <w:szCs w:val="20"/>
              </w:rPr>
              <w:t>měsíců</w:t>
            </w:r>
            <w:r w:rsidRPr="00F60521">
              <w:rPr>
                <w:rFonts w:cs="Arial"/>
                <w:b/>
                <w:szCs w:val="20"/>
              </w:rPr>
              <w:t xml:space="preserve"> poskytování všech Služeb podpory provozu</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1E30E685"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55085016"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3AF538AE"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AF1598" w:rsidRPr="00F60521" w14:paraId="0430CC7D"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A78C9F5" w14:textId="77777777" w:rsidR="00AF1598" w:rsidRPr="00F60521" w:rsidRDefault="00A24918" w:rsidP="00AF1598">
            <w:pPr>
              <w:spacing w:before="120"/>
              <w:jc w:val="center"/>
              <w:rPr>
                <w:rFonts w:cs="Arial"/>
                <w:b/>
                <w:szCs w:val="20"/>
              </w:rPr>
            </w:pPr>
            <w:r>
              <w:rPr>
                <w:rFonts w:cs="Arial"/>
                <w:b/>
                <w:szCs w:val="20"/>
              </w:rPr>
              <w:t>3</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8988A" w14:textId="77777777" w:rsidR="00AF1598" w:rsidRPr="00F60521" w:rsidRDefault="00AF1598" w:rsidP="00AF1598">
            <w:pPr>
              <w:spacing w:before="120"/>
              <w:jc w:val="left"/>
              <w:rPr>
                <w:rFonts w:cs="Arial"/>
                <w:szCs w:val="20"/>
              </w:rPr>
            </w:pPr>
            <w:r w:rsidRPr="00F60521">
              <w:rPr>
                <w:rFonts w:cs="Arial"/>
                <w:b/>
                <w:szCs w:val="20"/>
              </w:rPr>
              <w:t>Rozvoj dle odst. 3.3 Smlouvy</w:t>
            </w:r>
          </w:p>
        </w:tc>
      </w:tr>
      <w:tr w:rsidR="00AF1598" w:rsidRPr="00F60521" w14:paraId="11E791FE"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F218F88"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8C301F" w14:textId="77777777" w:rsidR="00AF1598" w:rsidRPr="00F60521" w:rsidRDefault="00AF1598" w:rsidP="00AF1598">
            <w:pPr>
              <w:spacing w:before="120"/>
              <w:jc w:val="left"/>
              <w:rPr>
                <w:rFonts w:cs="Arial"/>
                <w:b/>
                <w:szCs w:val="20"/>
              </w:rPr>
            </w:pPr>
            <w:r w:rsidRPr="00F60521">
              <w:rPr>
                <w:rFonts w:cs="Arial"/>
                <w:b/>
                <w:szCs w:val="20"/>
              </w:rPr>
              <w:t>Cena za poskytování 1 člověkodne Rozvoje</w:t>
            </w:r>
          </w:p>
          <w:p w14:paraId="0E1ED554" w14:textId="77777777" w:rsidR="00AF1598" w:rsidRPr="00F60521" w:rsidRDefault="00AF1598" w:rsidP="00AF1598">
            <w:pPr>
              <w:spacing w:before="120"/>
              <w:jc w:val="left"/>
              <w:rPr>
                <w:rFonts w:cs="Arial"/>
                <w:b/>
                <w:szCs w:val="20"/>
              </w:rPr>
            </w:pPr>
            <w:r w:rsidRPr="00F60521">
              <w:rPr>
                <w:rFonts w:cs="Arial"/>
                <w:szCs w:val="20"/>
              </w:rPr>
              <w:t>ve výši dle odst. 1</w:t>
            </w:r>
            <w:r>
              <w:rPr>
                <w:rFonts w:cs="Arial"/>
                <w:szCs w:val="20"/>
              </w:rPr>
              <w:t>2</w:t>
            </w:r>
            <w:r w:rsidRPr="00F60521">
              <w:rPr>
                <w:rFonts w:cs="Arial"/>
                <w:szCs w:val="20"/>
              </w:rPr>
              <w:t>.3.1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4FEAB69B"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A6C2FE6"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2376715C" w14:textId="77777777" w:rsidR="00AF1598" w:rsidRPr="005168D9" w:rsidRDefault="00AF1598" w:rsidP="00AF1598">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AF1598" w:rsidRPr="00F60521" w14:paraId="6805C0AA"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7BD88042" w14:textId="77777777" w:rsidR="00AF1598" w:rsidRPr="00F60521" w:rsidRDefault="00A24918" w:rsidP="00AF1598">
            <w:pPr>
              <w:spacing w:before="120"/>
              <w:jc w:val="center"/>
              <w:rPr>
                <w:rFonts w:cs="Arial"/>
                <w:b/>
                <w:szCs w:val="20"/>
              </w:rPr>
            </w:pPr>
            <w:r>
              <w:rPr>
                <w:rFonts w:cs="Arial"/>
                <w:b/>
                <w:szCs w:val="20"/>
              </w:rPr>
              <w:t>3</w:t>
            </w:r>
            <w:r w:rsidR="00AF1598" w:rsidRPr="00F60521">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9BCD3" w14:textId="7E72D22D" w:rsidR="00AF1598" w:rsidRPr="002A0402" w:rsidRDefault="00AF1598" w:rsidP="00001AD3">
            <w:pPr>
              <w:spacing w:before="120"/>
              <w:jc w:val="left"/>
              <w:rPr>
                <w:rFonts w:cs="Arial"/>
                <w:b/>
                <w:szCs w:val="20"/>
              </w:rPr>
            </w:pPr>
            <w:r w:rsidRPr="002A0402">
              <w:rPr>
                <w:rFonts w:cs="Arial"/>
                <w:b/>
                <w:szCs w:val="20"/>
              </w:rPr>
              <w:t xml:space="preserve">Celkem cena za </w:t>
            </w:r>
            <w:r w:rsidR="003C1434" w:rsidRPr="002A0402">
              <w:rPr>
                <w:rFonts w:cs="Arial"/>
                <w:b/>
                <w:szCs w:val="20"/>
              </w:rPr>
              <w:t>1</w:t>
            </w:r>
            <w:r w:rsidR="009459E3" w:rsidRPr="002A0402">
              <w:rPr>
                <w:rFonts w:cs="Arial"/>
                <w:b/>
                <w:szCs w:val="20"/>
              </w:rPr>
              <w:t>5</w:t>
            </w:r>
            <w:r w:rsidR="003C1434" w:rsidRPr="002A0402">
              <w:rPr>
                <w:rFonts w:cs="Arial"/>
                <w:b/>
                <w:szCs w:val="20"/>
              </w:rPr>
              <w:t>0</w:t>
            </w:r>
            <w:r w:rsidR="009459E3" w:rsidRPr="002A0402">
              <w:rPr>
                <w:rFonts w:cs="Arial"/>
                <w:b/>
                <w:szCs w:val="20"/>
              </w:rPr>
              <w:t xml:space="preserve">00 </w:t>
            </w:r>
            <w:r w:rsidRPr="002A0402">
              <w:rPr>
                <w:rFonts w:cs="Arial"/>
                <w:b/>
                <w:szCs w:val="20"/>
              </w:rPr>
              <w:t>člověkodní Rozvoje</w:t>
            </w:r>
          </w:p>
          <w:p w14:paraId="3BBD4CA7" w14:textId="5231F546" w:rsidR="00C07B7C" w:rsidRPr="002A0402" w:rsidRDefault="00C07B7C" w:rsidP="00C07B7C">
            <w:pPr>
              <w:spacing w:before="120"/>
              <w:jc w:val="left"/>
              <w:rPr>
                <w:rFonts w:cs="Arial"/>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8327310"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72752931"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3BA2AB9"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r w:rsidR="00371744" w:rsidRPr="00F60521" w14:paraId="148A8DAF"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BD2235" w14:textId="77777777" w:rsidR="00371744" w:rsidRPr="00F60521" w:rsidRDefault="00A24918" w:rsidP="003E4E1E">
            <w:pPr>
              <w:spacing w:before="120"/>
              <w:jc w:val="center"/>
              <w:rPr>
                <w:rFonts w:cs="Arial"/>
                <w:b/>
                <w:szCs w:val="20"/>
              </w:rPr>
            </w:pPr>
            <w:r>
              <w:rPr>
                <w:rFonts w:cs="Arial"/>
                <w:b/>
                <w:szCs w:val="20"/>
              </w:rPr>
              <w:t>4</w:t>
            </w:r>
          </w:p>
        </w:tc>
        <w:tc>
          <w:tcPr>
            <w:tcW w:w="4688"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D62D09" w14:textId="77777777" w:rsidR="00371744" w:rsidRPr="002A0402" w:rsidRDefault="00371744" w:rsidP="00371744">
            <w:pPr>
              <w:spacing w:before="120"/>
              <w:jc w:val="left"/>
              <w:rPr>
                <w:rFonts w:cs="Arial"/>
                <w:szCs w:val="20"/>
              </w:rPr>
            </w:pPr>
            <w:r w:rsidRPr="002A0402">
              <w:rPr>
                <w:rFonts w:cs="Arial"/>
                <w:b/>
                <w:szCs w:val="20"/>
              </w:rPr>
              <w:t>Školení</w:t>
            </w:r>
          </w:p>
        </w:tc>
      </w:tr>
      <w:tr w:rsidR="00371744" w:rsidRPr="005168D9" w14:paraId="7CD37F16"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226A3D21" w14:textId="77777777" w:rsidR="00371744" w:rsidRPr="00F60521" w:rsidRDefault="00A24918" w:rsidP="003E4E1E">
            <w:pPr>
              <w:spacing w:before="120"/>
              <w:jc w:val="center"/>
              <w:rPr>
                <w:rFonts w:cs="Arial"/>
                <w:b/>
                <w:szCs w:val="20"/>
              </w:rPr>
            </w:pPr>
            <w:r>
              <w:rPr>
                <w:rFonts w:cs="Arial"/>
                <w:b/>
                <w:szCs w:val="20"/>
              </w:rPr>
              <w:t>4</w:t>
            </w:r>
            <w:r w:rsidR="00371744" w:rsidRPr="00F60521">
              <w:rPr>
                <w:rFonts w:cs="Arial"/>
                <w:b/>
                <w:szCs w:val="20"/>
              </w:rPr>
              <w:t>.1</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B7EA8F" w14:textId="76DDC513" w:rsidR="00371744" w:rsidRPr="002A0402" w:rsidRDefault="00371744" w:rsidP="003E4E1E">
            <w:pPr>
              <w:spacing w:before="120"/>
              <w:jc w:val="left"/>
              <w:rPr>
                <w:rFonts w:cs="Arial"/>
                <w:b/>
                <w:szCs w:val="20"/>
              </w:rPr>
            </w:pPr>
            <w:r w:rsidRPr="002A0402">
              <w:rPr>
                <w:rFonts w:cs="Arial"/>
                <w:b/>
                <w:szCs w:val="20"/>
              </w:rPr>
              <w:t xml:space="preserve">Cena za poskytování 1 </w:t>
            </w:r>
            <w:r w:rsidR="00B57AE8">
              <w:rPr>
                <w:rFonts w:cs="Arial"/>
                <w:b/>
                <w:szCs w:val="20"/>
              </w:rPr>
              <w:t>školícího dne</w:t>
            </w:r>
          </w:p>
          <w:p w14:paraId="0AAE6C69" w14:textId="6E6825AA" w:rsidR="00371744" w:rsidRPr="002A0402" w:rsidRDefault="00371744" w:rsidP="004957F0">
            <w:pPr>
              <w:spacing w:before="120"/>
              <w:jc w:val="left"/>
              <w:rPr>
                <w:rFonts w:cs="Arial"/>
                <w:b/>
                <w:szCs w:val="20"/>
              </w:rPr>
            </w:pPr>
            <w:r w:rsidRPr="002A0402">
              <w:rPr>
                <w:rFonts w:cs="Arial"/>
                <w:szCs w:val="20"/>
              </w:rPr>
              <w:lastRenderedPageBreak/>
              <w:t>ve výši dle odst. 12.</w:t>
            </w:r>
            <w:r w:rsidR="004957F0" w:rsidRPr="002A0402">
              <w:rPr>
                <w:rFonts w:cs="Arial"/>
                <w:szCs w:val="20"/>
              </w:rPr>
              <w:t>4</w:t>
            </w:r>
            <w:r w:rsidRPr="002A0402">
              <w:rPr>
                <w:rFonts w:cs="Arial"/>
                <w:szCs w:val="20"/>
              </w:rPr>
              <w:t>.1 Smlouvy</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6081A04E" w14:textId="77777777" w:rsidR="00371744" w:rsidRPr="005168D9" w:rsidRDefault="00371744" w:rsidP="003E4E1E">
            <w:pPr>
              <w:spacing w:before="120"/>
              <w:jc w:val="left"/>
              <w:rPr>
                <w:rFonts w:cs="Arial"/>
                <w:szCs w:val="20"/>
                <w:highlight w:val="yellow"/>
              </w:rPr>
            </w:pPr>
            <w:r w:rsidRPr="005168D9">
              <w:rPr>
                <w:rFonts w:cs="Arial"/>
                <w:szCs w:val="20"/>
                <w:highlight w:val="yellow"/>
              </w:rPr>
              <w:lastRenderedPageBreak/>
              <w:t xml:space="preserve">[DOPLNÍ </w:t>
            </w:r>
            <w:r>
              <w:rPr>
                <w:rFonts w:cs="Arial"/>
                <w:szCs w:val="20"/>
                <w:highlight w:val="yellow"/>
              </w:rPr>
              <w:t>DODAVATEL</w:t>
            </w:r>
            <w:r w:rsidRPr="005168D9">
              <w:rPr>
                <w:rFonts w:cs="Arial"/>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67EFB7F6"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72713A39" w14:textId="77777777" w:rsidR="00371744" w:rsidRPr="005168D9" w:rsidRDefault="00371744" w:rsidP="003E4E1E">
            <w:pPr>
              <w:spacing w:before="120"/>
              <w:jc w:val="left"/>
              <w:rPr>
                <w:rFonts w:cs="Arial"/>
                <w:szCs w:val="20"/>
                <w:highlight w:val="yellow"/>
              </w:rPr>
            </w:pPr>
            <w:r w:rsidRPr="005168D9">
              <w:rPr>
                <w:rFonts w:cs="Arial"/>
                <w:szCs w:val="20"/>
                <w:highlight w:val="yellow"/>
              </w:rPr>
              <w:t xml:space="preserve">[DOPLNÍ </w:t>
            </w:r>
            <w:r>
              <w:rPr>
                <w:rFonts w:cs="Arial"/>
                <w:szCs w:val="20"/>
                <w:highlight w:val="yellow"/>
              </w:rPr>
              <w:t>DODAVATEL</w:t>
            </w:r>
            <w:r w:rsidRPr="005168D9">
              <w:rPr>
                <w:rFonts w:cs="Arial"/>
                <w:szCs w:val="20"/>
                <w:highlight w:val="yellow"/>
              </w:rPr>
              <w:t>]</w:t>
            </w:r>
          </w:p>
        </w:tc>
      </w:tr>
      <w:tr w:rsidR="00371744" w:rsidRPr="005168D9" w14:paraId="71CC07CC" w14:textId="77777777" w:rsidTr="00635544">
        <w:trPr>
          <w:trHeight w:val="559"/>
        </w:trPr>
        <w:tc>
          <w:tcPr>
            <w:tcW w:w="312" w:type="pct"/>
            <w:tcBorders>
              <w:top w:val="single" w:sz="4" w:space="0" w:color="auto"/>
              <w:left w:val="single" w:sz="4" w:space="0" w:color="auto"/>
              <w:bottom w:val="single" w:sz="4" w:space="0" w:color="auto"/>
              <w:right w:val="single" w:sz="4" w:space="0" w:color="auto"/>
            </w:tcBorders>
            <w:shd w:val="clear" w:color="auto" w:fill="auto"/>
            <w:vAlign w:val="center"/>
          </w:tcPr>
          <w:p w14:paraId="58BF5BDD" w14:textId="77777777" w:rsidR="00371744" w:rsidRPr="00A11FFD" w:rsidRDefault="00A24918" w:rsidP="003E4E1E">
            <w:pPr>
              <w:spacing w:before="120"/>
              <w:jc w:val="center"/>
              <w:rPr>
                <w:rFonts w:cs="Arial"/>
                <w:b/>
                <w:szCs w:val="20"/>
              </w:rPr>
            </w:pPr>
            <w:r w:rsidRPr="00A11FFD">
              <w:rPr>
                <w:rFonts w:cs="Arial"/>
                <w:b/>
                <w:szCs w:val="20"/>
              </w:rPr>
              <w:lastRenderedPageBreak/>
              <w:t>4</w:t>
            </w:r>
            <w:r w:rsidR="00371744" w:rsidRPr="00A11FFD">
              <w:rPr>
                <w:rFonts w:cs="Arial"/>
                <w:b/>
                <w:szCs w:val="20"/>
              </w:rPr>
              <w:t>.2</w:t>
            </w:r>
          </w:p>
        </w:tc>
        <w:tc>
          <w:tcPr>
            <w:tcW w:w="221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524F2E" w14:textId="5272DC57" w:rsidR="00371744" w:rsidRPr="002A0402" w:rsidRDefault="00371744" w:rsidP="00A11FFD">
            <w:pPr>
              <w:spacing w:before="120"/>
              <w:jc w:val="left"/>
              <w:rPr>
                <w:rFonts w:cs="Arial"/>
                <w:b/>
                <w:szCs w:val="20"/>
              </w:rPr>
            </w:pPr>
            <w:r w:rsidRPr="002A0402">
              <w:rPr>
                <w:rFonts w:cs="Arial"/>
                <w:b/>
                <w:szCs w:val="20"/>
              </w:rPr>
              <w:t xml:space="preserve">Celkem cena za </w:t>
            </w:r>
            <w:r w:rsidR="007D0A89">
              <w:rPr>
                <w:rFonts w:cs="Arial"/>
                <w:b/>
                <w:szCs w:val="20"/>
              </w:rPr>
              <w:t>9</w:t>
            </w:r>
            <w:r w:rsidR="00A11FFD" w:rsidRPr="002A0402">
              <w:rPr>
                <w:rFonts w:cs="Arial"/>
                <w:b/>
                <w:szCs w:val="20"/>
              </w:rPr>
              <w:t xml:space="preserve">00 </w:t>
            </w:r>
            <w:r w:rsidR="00B57AE8">
              <w:rPr>
                <w:rFonts w:cs="Arial"/>
                <w:b/>
                <w:szCs w:val="20"/>
              </w:rPr>
              <w:t>školících dnů</w:t>
            </w:r>
          </w:p>
          <w:p w14:paraId="40340447" w14:textId="6F4A38DA" w:rsidR="00C07B7C" w:rsidRPr="002A0402" w:rsidRDefault="00C07B7C" w:rsidP="00C07B7C">
            <w:pPr>
              <w:spacing w:before="120"/>
              <w:jc w:val="left"/>
              <w:rPr>
                <w:rFonts w:cs="Arial"/>
                <w:b/>
                <w:szCs w:val="20"/>
              </w:rPr>
            </w:pPr>
            <w:r w:rsidRPr="002A0402">
              <w:rPr>
                <w:rFonts w:cs="Arial"/>
                <w:szCs w:val="20"/>
              </w:rPr>
              <w:t>(předpokládaný rozsah)</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14:paraId="2694ED37"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04" w:type="pct"/>
            <w:tcBorders>
              <w:top w:val="single" w:sz="4" w:space="0" w:color="auto"/>
              <w:left w:val="single" w:sz="4" w:space="0" w:color="auto"/>
              <w:bottom w:val="single" w:sz="4" w:space="0" w:color="auto"/>
              <w:right w:val="single" w:sz="4" w:space="0" w:color="auto"/>
            </w:tcBorders>
            <w:shd w:val="clear" w:color="auto" w:fill="auto"/>
            <w:vAlign w:val="center"/>
          </w:tcPr>
          <w:p w14:paraId="3A5D0D28"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c>
          <w:tcPr>
            <w:tcW w:w="865" w:type="pct"/>
            <w:tcBorders>
              <w:top w:val="single" w:sz="4" w:space="0" w:color="auto"/>
              <w:left w:val="single" w:sz="4" w:space="0" w:color="auto"/>
              <w:bottom w:val="single" w:sz="4" w:space="0" w:color="auto"/>
              <w:right w:val="single" w:sz="4" w:space="0" w:color="auto"/>
            </w:tcBorders>
            <w:shd w:val="clear" w:color="auto" w:fill="auto"/>
            <w:vAlign w:val="center"/>
          </w:tcPr>
          <w:p w14:paraId="1ECE7786" w14:textId="77777777" w:rsidR="00371744" w:rsidRPr="00EA5DF8" w:rsidRDefault="00371744" w:rsidP="003E4E1E">
            <w:pPr>
              <w:spacing w:before="120"/>
              <w:jc w:val="left"/>
              <w:rPr>
                <w:rFonts w:cs="Arial"/>
                <w:b/>
                <w:szCs w:val="20"/>
                <w:highlight w:val="yellow"/>
              </w:rPr>
            </w:pPr>
            <w:r w:rsidRPr="00EA5DF8">
              <w:rPr>
                <w:rFonts w:cs="Arial"/>
                <w:b/>
                <w:szCs w:val="20"/>
                <w:highlight w:val="yellow"/>
              </w:rPr>
              <w:t>[DOPLNÍ DODAVATEL]</w:t>
            </w:r>
          </w:p>
        </w:tc>
      </w:tr>
      <w:tr w:rsidR="00AF1598" w:rsidRPr="00F60521" w14:paraId="253D3481" w14:textId="77777777" w:rsidTr="00635544">
        <w:trPr>
          <w:trHeight w:val="214"/>
        </w:trPr>
        <w:tc>
          <w:tcPr>
            <w:tcW w:w="5000" w:type="pct"/>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541F2F" w14:textId="77777777" w:rsidR="00AF1598" w:rsidRPr="00F60521" w:rsidRDefault="00AF1598" w:rsidP="00AF1598">
            <w:pPr>
              <w:spacing w:before="120"/>
              <w:jc w:val="left"/>
              <w:rPr>
                <w:rFonts w:cs="Arial"/>
                <w:b/>
                <w:szCs w:val="20"/>
              </w:rPr>
            </w:pPr>
          </w:p>
        </w:tc>
      </w:tr>
      <w:tr w:rsidR="00AF1598" w:rsidRPr="00F60521" w14:paraId="796A280B" w14:textId="77777777" w:rsidTr="00635544">
        <w:trPr>
          <w:trHeight w:val="559"/>
        </w:trPr>
        <w:tc>
          <w:tcPr>
            <w:tcW w:w="252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813F7F4" w14:textId="77777777" w:rsidR="00AF1598" w:rsidRPr="005168D9" w:rsidRDefault="00AF1598" w:rsidP="00AF1598">
            <w:pPr>
              <w:spacing w:before="120"/>
              <w:jc w:val="left"/>
              <w:rPr>
                <w:rFonts w:cs="Arial"/>
                <w:b/>
                <w:szCs w:val="20"/>
              </w:rPr>
            </w:pPr>
            <w:r w:rsidRPr="005168D9">
              <w:rPr>
                <w:rFonts w:cs="Arial"/>
                <w:b/>
                <w:szCs w:val="20"/>
              </w:rPr>
              <w:t>Celková cena</w:t>
            </w:r>
          </w:p>
          <w:p w14:paraId="711C233B" w14:textId="08D186DE" w:rsidR="00AF1598" w:rsidRPr="005168D9" w:rsidRDefault="00AF1598" w:rsidP="005B2591">
            <w:pPr>
              <w:spacing w:before="120"/>
              <w:jc w:val="left"/>
              <w:rPr>
                <w:rFonts w:cs="Arial"/>
                <w:szCs w:val="20"/>
              </w:rPr>
            </w:pPr>
            <w:r w:rsidRPr="00F60521">
              <w:rPr>
                <w:rFonts w:cs="Arial"/>
                <w:i/>
                <w:szCs w:val="20"/>
              </w:rPr>
              <w:t xml:space="preserve">(součet výše uvedených </w:t>
            </w:r>
            <w:r w:rsidRPr="005168D9">
              <w:rPr>
                <w:rFonts w:cs="Arial"/>
                <w:i/>
                <w:szCs w:val="20"/>
              </w:rPr>
              <w:t>cen dle položek 1.</w:t>
            </w:r>
            <w:r w:rsidR="005B2591">
              <w:rPr>
                <w:rFonts w:cs="Arial"/>
                <w:i/>
                <w:szCs w:val="20"/>
              </w:rPr>
              <w:t>6</w:t>
            </w:r>
            <w:r w:rsidRPr="005168D9">
              <w:rPr>
                <w:rFonts w:cs="Arial"/>
                <w:i/>
                <w:szCs w:val="20"/>
              </w:rPr>
              <w:t>,</w:t>
            </w:r>
            <w:r w:rsidR="00DA0C8D">
              <w:rPr>
                <w:rFonts w:cs="Arial"/>
                <w:i/>
                <w:szCs w:val="20"/>
              </w:rPr>
              <w:t xml:space="preserve"> 2.</w:t>
            </w:r>
            <w:r w:rsidR="005B2591">
              <w:rPr>
                <w:rFonts w:cs="Arial"/>
                <w:i/>
                <w:szCs w:val="20"/>
              </w:rPr>
              <w:t>2</w:t>
            </w:r>
            <w:r w:rsidR="005B2591" w:rsidRPr="005168D9">
              <w:rPr>
                <w:rFonts w:cs="Arial"/>
                <w:i/>
                <w:szCs w:val="20"/>
              </w:rPr>
              <w:t xml:space="preserve"> </w:t>
            </w:r>
            <w:r w:rsidR="00DA0C8D">
              <w:rPr>
                <w:rFonts w:cs="Arial"/>
                <w:i/>
                <w:szCs w:val="20"/>
              </w:rPr>
              <w:t>3</w:t>
            </w:r>
            <w:r w:rsidRPr="005168D9">
              <w:rPr>
                <w:rFonts w:cs="Arial"/>
                <w:i/>
                <w:szCs w:val="20"/>
              </w:rPr>
              <w:t>.2</w:t>
            </w:r>
            <w:r w:rsidR="00A24918">
              <w:rPr>
                <w:rFonts w:cs="Arial"/>
                <w:i/>
                <w:szCs w:val="20"/>
              </w:rPr>
              <w:t xml:space="preserve"> a</w:t>
            </w:r>
            <w:r w:rsidR="00DA0C8D">
              <w:rPr>
                <w:rFonts w:cs="Arial"/>
                <w:i/>
                <w:szCs w:val="20"/>
              </w:rPr>
              <w:t xml:space="preserve"> 4.2</w:t>
            </w:r>
            <w:r w:rsidRPr="00F60521">
              <w:rPr>
                <w:rFonts w:cs="Arial"/>
                <w:szCs w:val="20"/>
              </w:rPr>
              <w:t>)</w:t>
            </w:r>
          </w:p>
        </w:tc>
        <w:tc>
          <w:tcPr>
            <w:tcW w:w="803" w:type="pct"/>
            <w:tcBorders>
              <w:top w:val="single" w:sz="4" w:space="0" w:color="auto"/>
              <w:left w:val="single" w:sz="4" w:space="0" w:color="auto"/>
              <w:bottom w:val="single" w:sz="4" w:space="0" w:color="auto"/>
              <w:right w:val="single" w:sz="4" w:space="0" w:color="auto"/>
            </w:tcBorders>
            <w:shd w:val="clear" w:color="auto" w:fill="FFFFFF"/>
            <w:vAlign w:val="center"/>
          </w:tcPr>
          <w:p w14:paraId="5F80753C"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04" w:type="pct"/>
            <w:tcBorders>
              <w:top w:val="single" w:sz="4" w:space="0" w:color="auto"/>
              <w:left w:val="single" w:sz="4" w:space="0" w:color="auto"/>
              <w:bottom w:val="single" w:sz="4" w:space="0" w:color="auto"/>
              <w:right w:val="single" w:sz="4" w:space="0" w:color="auto"/>
            </w:tcBorders>
            <w:shd w:val="clear" w:color="auto" w:fill="FFFFFF"/>
            <w:vAlign w:val="center"/>
          </w:tcPr>
          <w:p w14:paraId="5E1E60BA"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center"/>
          </w:tcPr>
          <w:p w14:paraId="4E71A8EB" w14:textId="77777777" w:rsidR="00AF1598" w:rsidRPr="005168D9" w:rsidRDefault="00AF1598" w:rsidP="00AF1598">
            <w:pPr>
              <w:spacing w:before="120"/>
              <w:jc w:val="left"/>
              <w:rPr>
                <w:rFonts w:cs="Arial"/>
                <w:b/>
                <w:szCs w:val="20"/>
                <w:highlight w:val="yellow"/>
              </w:rPr>
            </w:pPr>
            <w:r w:rsidRPr="005168D9">
              <w:rPr>
                <w:rFonts w:cs="Arial"/>
                <w:b/>
                <w:szCs w:val="20"/>
                <w:highlight w:val="yellow"/>
              </w:rPr>
              <w:t xml:space="preserve">[DOPLNÍ </w:t>
            </w:r>
            <w:r>
              <w:rPr>
                <w:rFonts w:cs="Arial"/>
                <w:b/>
                <w:szCs w:val="20"/>
                <w:highlight w:val="yellow"/>
              </w:rPr>
              <w:t>DODAVATEL</w:t>
            </w:r>
            <w:r w:rsidRPr="005168D9">
              <w:rPr>
                <w:rFonts w:cs="Arial"/>
                <w:b/>
                <w:szCs w:val="20"/>
                <w:highlight w:val="yellow"/>
              </w:rPr>
              <w:t>]</w:t>
            </w:r>
          </w:p>
        </w:tc>
      </w:tr>
    </w:tbl>
    <w:p w14:paraId="788F24AE" w14:textId="77777777" w:rsidR="003B5382" w:rsidRDefault="003B5382" w:rsidP="003B5382">
      <w:pPr>
        <w:spacing w:after="120" w:line="280" w:lineRule="atLeast"/>
        <w:ind w:left="567" w:hanging="425"/>
        <w:rPr>
          <w:rFonts w:cs="Arial"/>
          <w:b/>
          <w:i/>
          <w:szCs w:val="20"/>
        </w:rPr>
      </w:pPr>
      <w:r w:rsidRPr="004A10A0">
        <w:rPr>
          <w:rFonts w:cs="Arial"/>
          <w:b/>
          <w:i/>
          <w:szCs w:val="20"/>
        </w:rPr>
        <w:t>Tabulka č. 1</w:t>
      </w:r>
    </w:p>
    <w:p w14:paraId="752B1D82" w14:textId="55FA200E" w:rsidR="003B5382" w:rsidRDefault="003B5382" w:rsidP="003B5382">
      <w:pPr>
        <w:numPr>
          <w:ilvl w:val="1"/>
          <w:numId w:val="4"/>
        </w:numPr>
        <w:spacing w:before="360" w:after="120" w:line="280" w:lineRule="atLeast"/>
        <w:ind w:left="567" w:hanging="567"/>
        <w:rPr>
          <w:rFonts w:cs="Arial"/>
          <w:b/>
          <w:szCs w:val="20"/>
        </w:rPr>
      </w:pPr>
      <w:r w:rsidRPr="00F60521">
        <w:rPr>
          <w:rFonts w:cs="Arial"/>
          <w:b/>
          <w:szCs w:val="20"/>
        </w:rPr>
        <w:t>Cena za Služby podpory provozu</w:t>
      </w:r>
      <w:r w:rsidR="00F05EB8">
        <w:rPr>
          <w:rFonts w:cs="Arial"/>
          <w:b/>
          <w:szCs w:val="20"/>
        </w:rPr>
        <w:t xml:space="preserve"> v produktivním provozu</w:t>
      </w:r>
      <w:r w:rsidRPr="00F60521">
        <w:rPr>
          <w:rFonts w:cs="Arial"/>
          <w:b/>
          <w:szCs w:val="20"/>
        </w:rPr>
        <w:t xml:space="preserve"> dle odst. 3.2 Smlouvy</w:t>
      </w:r>
    </w:p>
    <w:p w14:paraId="43AE8E69" w14:textId="0568126E" w:rsidR="00CE2B36" w:rsidRPr="000741CF" w:rsidRDefault="00CE2B36" w:rsidP="002F26EE">
      <w:pPr>
        <w:spacing w:before="120" w:after="120" w:line="280" w:lineRule="atLeast"/>
        <w:rPr>
          <w:rFonts w:cs="Arial"/>
          <w:b/>
          <w:szCs w:val="20"/>
        </w:rPr>
      </w:pPr>
      <w:r w:rsidRPr="000741CF">
        <w:rPr>
          <w:rFonts w:cs="Arial"/>
          <w:szCs w:val="20"/>
        </w:rPr>
        <w:t>Níže uvedená tabulka obsahuje rozpad ceny za Služby podpory provozu dle odst. 3.2 Smlouvy na jednotlivé dílčí položky. Součet níže uvedených cen musí odpovídat celkové ceně Služeb podpory provozu dle odst. 2.1 Souhrnné cenové tabulky uvedené výše.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8"/>
        <w:gridCol w:w="3956"/>
        <w:gridCol w:w="1376"/>
        <w:gridCol w:w="1378"/>
        <w:gridCol w:w="1494"/>
      </w:tblGrid>
      <w:tr w:rsidR="00CE2B36" w:rsidRPr="000741CF" w14:paraId="76FAF23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9A1CDA" w14:textId="77777777" w:rsidR="00CE2B36" w:rsidRPr="000741CF" w:rsidRDefault="00CE2B36" w:rsidP="00280961">
            <w:pPr>
              <w:spacing w:before="120"/>
              <w:jc w:val="left"/>
              <w:rPr>
                <w:rFonts w:cs="Arial"/>
                <w:b/>
                <w:szCs w:val="20"/>
              </w:rPr>
            </w:pPr>
            <w:r w:rsidRPr="000741CF">
              <w:rPr>
                <w:rFonts w:cs="Arial"/>
                <w:b/>
                <w:szCs w:val="20"/>
              </w:rPr>
              <w:t>Č.</w:t>
            </w:r>
          </w:p>
        </w:tc>
        <w:tc>
          <w:tcPr>
            <w:tcW w:w="21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518E58" w14:textId="77777777" w:rsidR="00CE2B36" w:rsidRPr="000741CF" w:rsidRDefault="00CE2B36" w:rsidP="00280961">
            <w:pPr>
              <w:spacing w:before="120"/>
              <w:jc w:val="left"/>
              <w:rPr>
                <w:rFonts w:cs="Arial"/>
                <w:b/>
                <w:szCs w:val="20"/>
              </w:rPr>
            </w:pPr>
            <w:r w:rsidRPr="000741CF">
              <w:rPr>
                <w:rFonts w:cs="Arial"/>
                <w:b/>
                <w:szCs w:val="20"/>
              </w:rPr>
              <w:t>Předmět plnění / Služba</w:t>
            </w:r>
          </w:p>
        </w:tc>
        <w:tc>
          <w:tcPr>
            <w:tcW w:w="74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CE93D2" w14:textId="77777777" w:rsidR="00CE2B36" w:rsidRPr="000741CF" w:rsidRDefault="00CE2B36" w:rsidP="00280961">
            <w:pPr>
              <w:spacing w:before="120"/>
              <w:jc w:val="left"/>
              <w:rPr>
                <w:rFonts w:cs="Arial"/>
                <w:b/>
                <w:szCs w:val="20"/>
              </w:rPr>
            </w:pPr>
            <w:r w:rsidRPr="000741CF">
              <w:rPr>
                <w:rFonts w:cs="Arial"/>
                <w:b/>
                <w:szCs w:val="20"/>
              </w:rPr>
              <w:t xml:space="preserve">Cena v Kč </w:t>
            </w:r>
            <w:r w:rsidRPr="000741CF">
              <w:rPr>
                <w:rFonts w:cs="Arial"/>
                <w:b/>
                <w:szCs w:val="20"/>
              </w:rPr>
              <w:br/>
              <w:t>bez DPH</w:t>
            </w:r>
          </w:p>
        </w:tc>
        <w:tc>
          <w:tcPr>
            <w:tcW w:w="74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09AE90" w14:textId="77777777" w:rsidR="00CE2B36" w:rsidRPr="000741CF" w:rsidRDefault="00CE2B36" w:rsidP="00280961">
            <w:pPr>
              <w:spacing w:before="120"/>
              <w:jc w:val="left"/>
              <w:rPr>
                <w:rFonts w:cs="Arial"/>
                <w:b/>
                <w:szCs w:val="20"/>
              </w:rPr>
            </w:pPr>
            <w:r w:rsidRPr="000741CF">
              <w:rPr>
                <w:rFonts w:cs="Arial"/>
                <w:b/>
                <w:szCs w:val="20"/>
              </w:rPr>
              <w:t xml:space="preserve">Sazba DPH </w:t>
            </w:r>
            <w:r w:rsidRPr="000741CF">
              <w:rPr>
                <w:rFonts w:cs="Arial"/>
                <w:b/>
                <w:szCs w:val="20"/>
              </w:rPr>
              <w:br/>
              <w:t>21 % v Kč</w:t>
            </w:r>
          </w:p>
        </w:tc>
        <w:tc>
          <w:tcPr>
            <w:tcW w:w="8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7AAAE5" w14:textId="77777777" w:rsidR="00CE2B36" w:rsidRPr="000741CF" w:rsidRDefault="00CE2B36" w:rsidP="00280961">
            <w:pPr>
              <w:spacing w:before="120"/>
              <w:jc w:val="left"/>
              <w:rPr>
                <w:rFonts w:cs="Arial"/>
                <w:b/>
                <w:szCs w:val="20"/>
              </w:rPr>
            </w:pPr>
            <w:r w:rsidRPr="000741CF">
              <w:rPr>
                <w:rFonts w:cs="Arial"/>
                <w:b/>
                <w:szCs w:val="20"/>
              </w:rPr>
              <w:t>Cena v Kč včetně DPH</w:t>
            </w:r>
          </w:p>
        </w:tc>
      </w:tr>
      <w:tr w:rsidR="00CE2B36" w:rsidRPr="000741CF" w14:paraId="536E9A9E"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2A74A8" w14:textId="77777777" w:rsidR="00CE2B36" w:rsidRPr="000741CF" w:rsidRDefault="00CE2B36" w:rsidP="00280961">
            <w:pPr>
              <w:spacing w:before="120"/>
              <w:jc w:val="left"/>
              <w:rPr>
                <w:rFonts w:cs="Arial"/>
                <w:b/>
                <w:szCs w:val="20"/>
              </w:rPr>
            </w:pPr>
            <w:r w:rsidRPr="000741CF">
              <w:rPr>
                <w:rFonts w:cs="Arial"/>
                <w:b/>
                <w:szCs w:val="20"/>
              </w:rPr>
              <w:t>2</w:t>
            </w:r>
          </w:p>
        </w:tc>
        <w:tc>
          <w:tcPr>
            <w:tcW w:w="4453"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CA1AB0" w14:textId="65BCB782" w:rsidR="00CE2B36" w:rsidRPr="000741CF" w:rsidRDefault="00CE2B36" w:rsidP="005B2591">
            <w:pPr>
              <w:spacing w:before="120"/>
              <w:jc w:val="left"/>
              <w:rPr>
                <w:rFonts w:cs="Arial"/>
                <w:b/>
                <w:szCs w:val="20"/>
              </w:rPr>
            </w:pPr>
            <w:r w:rsidRPr="000741CF">
              <w:rPr>
                <w:rFonts w:cs="Arial"/>
                <w:b/>
                <w:szCs w:val="20"/>
              </w:rPr>
              <w:t>Služby podpory provozu</w:t>
            </w:r>
            <w:r w:rsidR="00F05EB8">
              <w:rPr>
                <w:rFonts w:cs="Arial"/>
                <w:b/>
                <w:szCs w:val="20"/>
              </w:rPr>
              <w:t xml:space="preserve"> </w:t>
            </w:r>
            <w:r w:rsidRPr="000741CF">
              <w:rPr>
                <w:rFonts w:cs="Arial"/>
                <w:szCs w:val="20"/>
              </w:rPr>
              <w:t>v rozsahu dle odst. 3.2 Smlouvy</w:t>
            </w:r>
          </w:p>
        </w:tc>
      </w:tr>
      <w:tr w:rsidR="00CE2B36" w:rsidRPr="000741CF" w14:paraId="644D0532"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52E8094" w14:textId="77777777" w:rsidR="00CE2B36" w:rsidRPr="000741CF" w:rsidRDefault="00CE2B36" w:rsidP="00280961">
            <w:pPr>
              <w:spacing w:before="120"/>
              <w:jc w:val="left"/>
              <w:rPr>
                <w:rFonts w:cs="Arial"/>
                <w:szCs w:val="20"/>
              </w:rPr>
            </w:pPr>
            <w:r w:rsidRPr="000741CF">
              <w:rPr>
                <w:rFonts w:cs="Arial"/>
                <w:szCs w:val="20"/>
              </w:rPr>
              <w:t>2.1.1</w:t>
            </w:r>
          </w:p>
        </w:tc>
        <w:tc>
          <w:tcPr>
            <w:tcW w:w="2147" w:type="pct"/>
            <w:tcBorders>
              <w:top w:val="single" w:sz="4" w:space="0" w:color="auto"/>
              <w:left w:val="single" w:sz="4" w:space="0" w:color="auto"/>
              <w:bottom w:val="single" w:sz="4" w:space="0" w:color="auto"/>
              <w:right w:val="single" w:sz="4" w:space="0" w:color="auto"/>
            </w:tcBorders>
            <w:shd w:val="clear" w:color="auto" w:fill="auto"/>
            <w:vAlign w:val="center"/>
          </w:tcPr>
          <w:p w14:paraId="74079E28" w14:textId="5CE39DE7" w:rsidR="00CE2B36" w:rsidRPr="000741CF" w:rsidRDefault="00CE2B36" w:rsidP="00861C7C">
            <w:pPr>
              <w:spacing w:before="120"/>
              <w:jc w:val="left"/>
              <w:rPr>
                <w:rFonts w:cs="Arial"/>
                <w:szCs w:val="20"/>
              </w:rPr>
            </w:pPr>
            <w:r w:rsidRPr="000741CF">
              <w:rPr>
                <w:rFonts w:cs="Arial"/>
                <w:szCs w:val="20"/>
              </w:rPr>
              <w:t xml:space="preserve">Dílčí Služba podpory provozu KS1.1 (Podpora provozu)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34B500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B4AF5B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5C22687"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1D82E74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79CD4E8A" w14:textId="77777777" w:rsidR="00CE2B36" w:rsidRPr="000741CF" w:rsidRDefault="00CE2B36" w:rsidP="00280961">
            <w:pPr>
              <w:spacing w:before="120"/>
              <w:jc w:val="left"/>
              <w:rPr>
                <w:rFonts w:cs="Arial"/>
                <w:szCs w:val="20"/>
              </w:rPr>
            </w:pPr>
            <w:r w:rsidRPr="000741CF">
              <w:rPr>
                <w:rFonts w:cs="Arial"/>
                <w:szCs w:val="20"/>
              </w:rPr>
              <w:t>2.1.2</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544AFC3E" w14:textId="232D83FB" w:rsidR="00CE2B36" w:rsidRPr="000741CF" w:rsidRDefault="00CE2B36" w:rsidP="00861C7C">
            <w:pPr>
              <w:spacing w:before="120"/>
              <w:jc w:val="left"/>
              <w:rPr>
                <w:rFonts w:cs="Arial"/>
                <w:szCs w:val="20"/>
              </w:rPr>
            </w:pPr>
            <w:r w:rsidRPr="000741CF">
              <w:rPr>
                <w:rFonts w:cs="Arial"/>
                <w:szCs w:val="20"/>
              </w:rPr>
              <w:t>Dílčí Služba podpory provozu KS1.2 (</w:t>
            </w:r>
            <w:r w:rsidRPr="000741CF">
              <w:rPr>
                <w:rFonts w:cs="Arial"/>
                <w:color w:val="000000" w:themeColor="text1"/>
              </w:rPr>
              <w:t>Uživatelská podpora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5BBBB6F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66A61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3BFE1546"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3A0E5DD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41EEBE18" w14:textId="77777777" w:rsidR="00CE2B36" w:rsidRPr="000741CF" w:rsidRDefault="00CE2B36" w:rsidP="00280961">
            <w:pPr>
              <w:spacing w:before="120"/>
              <w:jc w:val="left"/>
              <w:rPr>
                <w:rFonts w:cs="Arial"/>
                <w:szCs w:val="20"/>
              </w:rPr>
            </w:pPr>
            <w:r w:rsidRPr="000741CF">
              <w:rPr>
                <w:rFonts w:cs="Arial"/>
                <w:szCs w:val="20"/>
              </w:rPr>
              <w:t>2.1.3</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EFF86DE" w14:textId="6D2FA87D" w:rsidR="00CE2B36" w:rsidRPr="000741CF" w:rsidRDefault="00CE2B36" w:rsidP="00861C7C">
            <w:pPr>
              <w:spacing w:before="120"/>
              <w:jc w:val="left"/>
              <w:rPr>
                <w:rFonts w:cs="Arial"/>
                <w:szCs w:val="20"/>
              </w:rPr>
            </w:pPr>
            <w:r w:rsidRPr="000741CF">
              <w:rPr>
                <w:rFonts w:cs="Arial"/>
                <w:szCs w:val="20"/>
              </w:rPr>
              <w:t>Dílčí Služba podpory provozu KS1.3 (</w:t>
            </w:r>
            <w:r w:rsidRPr="000741CF">
              <w:rPr>
                <w:rFonts w:cs="Arial"/>
                <w:color w:val="000000" w:themeColor="text1"/>
              </w:rPr>
              <w:t>Technická a metodická podpor</w:t>
            </w:r>
            <w:r w:rsidR="00861C7C">
              <w:rPr>
                <w:rFonts w:cs="Arial"/>
                <w:color w:val="000000" w:themeColor="text1"/>
              </w:rPr>
              <w:t>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E5DEE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CA5C95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F2A04F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60D616D4"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431D0CC" w14:textId="77777777" w:rsidR="00CE2B36" w:rsidRPr="000741CF" w:rsidRDefault="00CE2B36" w:rsidP="00280961">
            <w:pPr>
              <w:spacing w:before="120"/>
              <w:jc w:val="left"/>
              <w:rPr>
                <w:rFonts w:cs="Arial"/>
                <w:szCs w:val="20"/>
              </w:rPr>
            </w:pPr>
            <w:r w:rsidRPr="000741CF">
              <w:rPr>
                <w:rFonts w:cs="Arial"/>
                <w:szCs w:val="20"/>
              </w:rPr>
              <w:t>2.1.4</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2412F4" w14:textId="4816BD74" w:rsidR="00CE2B36" w:rsidRPr="000741CF" w:rsidRDefault="00CE2B36" w:rsidP="00280961">
            <w:pPr>
              <w:spacing w:before="120"/>
              <w:jc w:val="left"/>
              <w:rPr>
                <w:rFonts w:cs="Arial"/>
                <w:szCs w:val="20"/>
              </w:rPr>
            </w:pPr>
            <w:r w:rsidRPr="000741CF">
              <w:rPr>
                <w:rFonts w:cs="Arial"/>
                <w:szCs w:val="20"/>
              </w:rPr>
              <w:t>Dílčí Služba podpory provozu KS1.4 (</w:t>
            </w:r>
            <w:r w:rsidR="00861C7C">
              <w:rPr>
                <w:rFonts w:cs="Arial"/>
                <w:color w:val="000000" w:themeColor="text1"/>
              </w:rPr>
              <w:t>Bezpečnostní dohled</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00F7E340"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0D5C21A"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63842D9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78CFDF05"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1036B177" w14:textId="77777777" w:rsidR="00CE2B36" w:rsidRPr="000741CF" w:rsidRDefault="00CE2B36" w:rsidP="00280961">
            <w:pPr>
              <w:spacing w:before="120"/>
              <w:jc w:val="left"/>
              <w:rPr>
                <w:rFonts w:cs="Arial"/>
                <w:szCs w:val="20"/>
              </w:rPr>
            </w:pPr>
            <w:r w:rsidRPr="000741CF">
              <w:rPr>
                <w:rFonts w:cs="Arial"/>
                <w:szCs w:val="20"/>
              </w:rPr>
              <w:t>2.1.5</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D42CBAB" w14:textId="2E86B2E4" w:rsidR="00CE2B36" w:rsidRPr="000741CF" w:rsidRDefault="00CE2B36" w:rsidP="00280961">
            <w:pPr>
              <w:spacing w:before="120"/>
              <w:jc w:val="left"/>
              <w:rPr>
                <w:rFonts w:cs="Arial"/>
                <w:szCs w:val="20"/>
              </w:rPr>
            </w:pPr>
            <w:r w:rsidRPr="000741CF">
              <w:rPr>
                <w:rFonts w:cs="Arial"/>
                <w:szCs w:val="20"/>
              </w:rPr>
              <w:t>Dílčí Služba podpory provozu KS1.5 (</w:t>
            </w:r>
            <w:r w:rsidR="00861C7C">
              <w:rPr>
                <w:rFonts w:cs="Arial"/>
                <w:color w:val="000000" w:themeColor="text1"/>
              </w:rPr>
              <w:t>Technologický update</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68C23C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69448BA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5ADD4F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20A20"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59ABB41B" w14:textId="77777777" w:rsidR="00CE2B36" w:rsidRPr="000741CF" w:rsidRDefault="00CE2B36" w:rsidP="00280961">
            <w:pPr>
              <w:spacing w:before="120"/>
              <w:jc w:val="left"/>
              <w:rPr>
                <w:rFonts w:cs="Arial"/>
                <w:szCs w:val="20"/>
              </w:rPr>
            </w:pPr>
            <w:r w:rsidRPr="000741CF">
              <w:rPr>
                <w:rFonts w:cs="Arial"/>
                <w:szCs w:val="20"/>
              </w:rPr>
              <w:t>2.1.6</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B29623A" w14:textId="658850C4" w:rsidR="00CE2B36" w:rsidRPr="000741CF" w:rsidRDefault="00CE2B36" w:rsidP="00280961">
            <w:pPr>
              <w:spacing w:before="120"/>
              <w:jc w:val="left"/>
              <w:rPr>
                <w:rFonts w:cs="Arial"/>
                <w:szCs w:val="20"/>
              </w:rPr>
            </w:pPr>
            <w:r w:rsidRPr="000741CF">
              <w:rPr>
                <w:rFonts w:cs="Arial"/>
                <w:szCs w:val="20"/>
              </w:rPr>
              <w:t>Dílčí Služba podpory provozu KS1.6 (</w:t>
            </w:r>
            <w:r w:rsidR="00861C7C">
              <w:rPr>
                <w:rFonts w:cs="Arial"/>
                <w:color w:val="000000" w:themeColor="text1"/>
              </w:rPr>
              <w:t>Záloha a obnova</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6DAA0C8E"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2FB09A59"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251E1E6D"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2AE4C8D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0ACB2EE4" w14:textId="77777777" w:rsidR="00CE2B36" w:rsidRPr="000741CF" w:rsidRDefault="00CE2B36" w:rsidP="00280961">
            <w:pPr>
              <w:spacing w:before="120"/>
              <w:jc w:val="left"/>
              <w:rPr>
                <w:rFonts w:cs="Arial"/>
                <w:szCs w:val="20"/>
              </w:rPr>
            </w:pPr>
            <w:r w:rsidRPr="000741CF">
              <w:rPr>
                <w:rFonts w:cs="Arial"/>
                <w:szCs w:val="20"/>
              </w:rPr>
              <w:t>2.1.7</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2FD29C53" w14:textId="79B76CF3" w:rsidR="00CE2B36" w:rsidRPr="000741CF" w:rsidRDefault="00CE2B36" w:rsidP="00280961">
            <w:pPr>
              <w:spacing w:before="120"/>
              <w:jc w:val="left"/>
              <w:rPr>
                <w:rFonts w:cs="Arial"/>
                <w:szCs w:val="20"/>
              </w:rPr>
            </w:pPr>
            <w:r w:rsidRPr="000741CF">
              <w:rPr>
                <w:rFonts w:cs="Arial"/>
                <w:szCs w:val="20"/>
              </w:rPr>
              <w:t>Dílčí Služba podpory provozu KS1.7 (</w:t>
            </w:r>
            <w:r w:rsidR="00861C7C">
              <w:rPr>
                <w:rFonts w:cs="Arial"/>
                <w:color w:val="000000" w:themeColor="text1"/>
              </w:rPr>
              <w:t>Dohled nad provozem</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3DC3D82C"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1D48D66B"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E5696D3"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CE2B36" w:rsidRPr="000741CF" w14:paraId="0F8E5C7D"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5FA8035" w14:textId="77777777" w:rsidR="00CE2B36" w:rsidRPr="000741CF" w:rsidRDefault="00CE2B36" w:rsidP="00280961">
            <w:pPr>
              <w:spacing w:before="120"/>
              <w:jc w:val="left"/>
              <w:rPr>
                <w:rFonts w:cs="Arial"/>
                <w:szCs w:val="20"/>
              </w:rPr>
            </w:pPr>
            <w:r w:rsidRPr="000741CF">
              <w:rPr>
                <w:rFonts w:cs="Arial"/>
                <w:szCs w:val="20"/>
              </w:rPr>
              <w:t>2.1.8</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16153464" w14:textId="7077F25F" w:rsidR="00CE2B36" w:rsidRPr="000741CF" w:rsidRDefault="00CE2B36" w:rsidP="00280961">
            <w:pPr>
              <w:spacing w:before="120"/>
              <w:jc w:val="left"/>
              <w:rPr>
                <w:rFonts w:cs="Arial"/>
                <w:szCs w:val="20"/>
              </w:rPr>
            </w:pPr>
            <w:r w:rsidRPr="000741CF">
              <w:rPr>
                <w:rFonts w:cs="Arial"/>
                <w:szCs w:val="20"/>
              </w:rPr>
              <w:t>Dílčí Služba podpory provozu S2 (</w:t>
            </w:r>
            <w:r w:rsidRPr="000741CF">
              <w:rPr>
                <w:rFonts w:cs="Arial"/>
                <w:color w:val="000000"/>
              </w:rPr>
              <w:t>Vzdělávání uži</w:t>
            </w:r>
            <w:r w:rsidR="00861C7C">
              <w:rPr>
                <w:rFonts w:cs="Arial"/>
                <w:color w:val="000000"/>
              </w:rPr>
              <w:t>vatelů a správců v době provozu</w:t>
            </w:r>
            <w:r w:rsidRPr="000741CF">
              <w:rPr>
                <w:rFonts w:cs="Arial"/>
                <w:szCs w:val="20"/>
              </w:rPr>
              <w:t xml:space="preserve">) </w:t>
            </w:r>
            <w:r w:rsidRPr="00A11FFD">
              <w:rPr>
                <w:rFonts w:cs="Arial"/>
                <w:szCs w:val="20"/>
              </w:rPr>
              <w:t>–</w:t>
            </w:r>
            <w:r w:rsidRPr="000741CF">
              <w:rPr>
                <w:rFonts w:cs="Arial"/>
                <w:szCs w:val="20"/>
              </w:rPr>
              <w:t xml:space="preserve">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4687B094"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5E8DE5D8"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04B785A2" w14:textId="77777777" w:rsidR="00CE2B36" w:rsidRPr="000741CF" w:rsidRDefault="00CE2B36" w:rsidP="00280961">
            <w:pPr>
              <w:spacing w:before="120"/>
              <w:jc w:val="left"/>
              <w:rPr>
                <w:rFonts w:cs="Arial"/>
                <w:szCs w:val="20"/>
                <w:highlight w:val="yellow"/>
              </w:rPr>
            </w:pPr>
            <w:r w:rsidRPr="000741CF">
              <w:rPr>
                <w:rFonts w:cs="Arial"/>
                <w:szCs w:val="20"/>
                <w:highlight w:val="yellow"/>
              </w:rPr>
              <w:t>[DOPLNÍ UCHAZEČ]</w:t>
            </w:r>
          </w:p>
        </w:tc>
      </w:tr>
      <w:tr w:rsidR="00A11FFD" w:rsidRPr="000741CF" w14:paraId="17445663" w14:textId="77777777" w:rsidTr="00280961">
        <w:trPr>
          <w:trHeight w:val="559"/>
        </w:trPr>
        <w:tc>
          <w:tcPr>
            <w:tcW w:w="547" w:type="pct"/>
            <w:tcBorders>
              <w:top w:val="single" w:sz="4" w:space="0" w:color="auto"/>
              <w:left w:val="single" w:sz="4" w:space="0" w:color="auto"/>
              <w:bottom w:val="single" w:sz="4" w:space="0" w:color="auto"/>
              <w:right w:val="single" w:sz="4" w:space="0" w:color="auto"/>
            </w:tcBorders>
            <w:shd w:val="clear" w:color="auto" w:fill="FFFFFF"/>
            <w:vAlign w:val="center"/>
          </w:tcPr>
          <w:p w14:paraId="26ED17B6" w14:textId="33B2CA37" w:rsidR="00A11FFD" w:rsidRPr="000741CF" w:rsidRDefault="00A11FFD" w:rsidP="00A11FFD">
            <w:pPr>
              <w:spacing w:before="120"/>
              <w:jc w:val="left"/>
              <w:rPr>
                <w:rFonts w:cs="Arial"/>
                <w:szCs w:val="20"/>
              </w:rPr>
            </w:pPr>
            <w:r>
              <w:rPr>
                <w:rFonts w:cs="Arial"/>
                <w:szCs w:val="20"/>
              </w:rPr>
              <w:t>2.1.9</w:t>
            </w:r>
          </w:p>
        </w:tc>
        <w:tc>
          <w:tcPr>
            <w:tcW w:w="2147" w:type="pct"/>
            <w:tcBorders>
              <w:top w:val="single" w:sz="4" w:space="0" w:color="auto"/>
              <w:left w:val="single" w:sz="4" w:space="0" w:color="auto"/>
              <w:bottom w:val="single" w:sz="4" w:space="0" w:color="auto"/>
              <w:right w:val="single" w:sz="4" w:space="0" w:color="auto"/>
            </w:tcBorders>
            <w:shd w:val="clear" w:color="auto" w:fill="auto"/>
          </w:tcPr>
          <w:p w14:paraId="70B356C3" w14:textId="449A1149" w:rsidR="00A11FFD" w:rsidRPr="000741CF" w:rsidRDefault="00A11FFD" w:rsidP="00861C7C">
            <w:pPr>
              <w:spacing w:before="120"/>
              <w:jc w:val="left"/>
              <w:rPr>
                <w:rFonts w:cs="Arial"/>
                <w:szCs w:val="20"/>
              </w:rPr>
            </w:pPr>
            <w:r w:rsidRPr="0069733A">
              <w:rPr>
                <w:rFonts w:cs="Arial"/>
                <w:szCs w:val="20"/>
              </w:rPr>
              <w:t>Dílčí Služba podpory provozu S3 (</w:t>
            </w:r>
            <w:r w:rsidR="0069733A" w:rsidRPr="001334DF">
              <w:rPr>
                <w:rFonts w:cs="Arial"/>
                <w:szCs w:val="20"/>
              </w:rPr>
              <w:t>Služby údržby dokumentace</w:t>
            </w:r>
            <w:r w:rsidRPr="0069733A">
              <w:rPr>
                <w:rFonts w:cs="Arial"/>
                <w:szCs w:val="20"/>
              </w:rPr>
              <w:t>) – cena za 1 měsíc poskytování služby</w:t>
            </w:r>
          </w:p>
        </w:tc>
        <w:tc>
          <w:tcPr>
            <w:tcW w:w="747" w:type="pct"/>
            <w:tcBorders>
              <w:top w:val="single" w:sz="4" w:space="0" w:color="auto"/>
              <w:left w:val="single" w:sz="4" w:space="0" w:color="auto"/>
              <w:bottom w:val="single" w:sz="4" w:space="0" w:color="auto"/>
              <w:right w:val="single" w:sz="4" w:space="0" w:color="auto"/>
            </w:tcBorders>
            <w:shd w:val="clear" w:color="auto" w:fill="auto"/>
            <w:vAlign w:val="center"/>
          </w:tcPr>
          <w:p w14:paraId="2B147924" w14:textId="7521E319"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748" w:type="pct"/>
            <w:tcBorders>
              <w:top w:val="single" w:sz="4" w:space="0" w:color="auto"/>
              <w:left w:val="single" w:sz="4" w:space="0" w:color="auto"/>
              <w:bottom w:val="single" w:sz="4" w:space="0" w:color="auto"/>
              <w:right w:val="single" w:sz="4" w:space="0" w:color="auto"/>
            </w:tcBorders>
            <w:shd w:val="clear" w:color="auto" w:fill="auto"/>
            <w:vAlign w:val="center"/>
          </w:tcPr>
          <w:p w14:paraId="4B782F1F" w14:textId="30122DAB"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14:paraId="5CB49852" w14:textId="446ECF10" w:rsidR="00A11FFD" w:rsidRPr="000741CF" w:rsidRDefault="00A11FFD" w:rsidP="00A11FFD">
            <w:pPr>
              <w:spacing w:before="120"/>
              <w:jc w:val="left"/>
              <w:rPr>
                <w:rFonts w:cs="Arial"/>
                <w:szCs w:val="20"/>
                <w:highlight w:val="yellow"/>
              </w:rPr>
            </w:pPr>
            <w:r w:rsidRPr="000741CF">
              <w:rPr>
                <w:rFonts w:cs="Arial"/>
                <w:szCs w:val="20"/>
                <w:highlight w:val="yellow"/>
              </w:rPr>
              <w:t>[DOPLNÍ UCHAZEČ]</w:t>
            </w:r>
          </w:p>
        </w:tc>
      </w:tr>
    </w:tbl>
    <w:p w14:paraId="484E12AD" w14:textId="448D1466" w:rsidR="003B5382" w:rsidRPr="004A10A0" w:rsidRDefault="00CE2B36" w:rsidP="005D2DCF">
      <w:pPr>
        <w:spacing w:before="120" w:after="120" w:line="280" w:lineRule="atLeast"/>
        <w:rPr>
          <w:rFonts w:cs="Arial"/>
          <w:b/>
          <w:i/>
          <w:szCs w:val="20"/>
        </w:rPr>
      </w:pPr>
      <w:r w:rsidRPr="000741CF">
        <w:rPr>
          <w:rFonts w:cs="Arial"/>
          <w:b/>
          <w:i/>
          <w:szCs w:val="20"/>
        </w:rPr>
        <w:t xml:space="preserve">Tabulka č. </w:t>
      </w:r>
      <w:r>
        <w:rPr>
          <w:rFonts w:cs="Arial"/>
          <w:b/>
          <w:i/>
          <w:szCs w:val="20"/>
        </w:rPr>
        <w:t>2</w:t>
      </w:r>
      <w:bookmarkEnd w:id="13"/>
    </w:p>
    <w:sectPr w:rsidR="003B5382" w:rsidRPr="004A10A0" w:rsidSect="00F61071">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0B5CB6" w14:textId="77777777" w:rsidR="00BD3D4F" w:rsidRDefault="00BD3D4F" w:rsidP="00C16B36">
      <w:r>
        <w:separator/>
      </w:r>
    </w:p>
  </w:endnote>
  <w:endnote w:type="continuationSeparator" w:id="0">
    <w:p w14:paraId="5FD1C338" w14:textId="77777777" w:rsidR="00BD3D4F" w:rsidRDefault="00BD3D4F" w:rsidP="00C16B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37322" w14:textId="77777777" w:rsidR="00BD3D4F" w:rsidRDefault="00BD3D4F" w:rsidP="00C16B36">
      <w:r>
        <w:separator/>
      </w:r>
    </w:p>
  </w:footnote>
  <w:footnote w:type="continuationSeparator" w:id="0">
    <w:p w14:paraId="3FAF775C" w14:textId="77777777" w:rsidR="00BD3D4F" w:rsidRDefault="00BD3D4F" w:rsidP="00C16B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B4033" w14:textId="77777777" w:rsidR="003E4E1E" w:rsidRDefault="003E4E1E">
    <w:pPr>
      <w:pStyle w:val="Zhlav"/>
    </w:pPr>
  </w:p>
  <w:p w14:paraId="08BABE5F" w14:textId="77777777" w:rsidR="003E4E1E" w:rsidRDefault="003E4E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26974"/>
    <w:multiLevelType w:val="hybridMultilevel"/>
    <w:tmpl w:val="8B2ED1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4642117"/>
    <w:multiLevelType w:val="hybridMultilevel"/>
    <w:tmpl w:val="029A1B84"/>
    <w:lvl w:ilvl="0" w:tplc="34DC5352">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tentative="1">
      <w:start w:val="1"/>
      <w:numFmt w:val="bullet"/>
      <w:lvlText w:val="o"/>
      <w:lvlJc w:val="left"/>
      <w:pPr>
        <w:ind w:left="1440" w:hanging="360"/>
      </w:pPr>
      <w:rPr>
        <w:rFonts w:ascii="Courier New" w:hAnsi="Courier New" w:hint="default"/>
      </w:rPr>
    </w:lvl>
    <w:lvl w:ilvl="2" w:tplc="C80ADF68" w:tentative="1">
      <w:start w:val="1"/>
      <w:numFmt w:val="bullet"/>
      <w:lvlText w:val=""/>
      <w:lvlJc w:val="left"/>
      <w:pPr>
        <w:ind w:left="2160" w:hanging="360"/>
      </w:pPr>
      <w:rPr>
        <w:rFonts w:ascii="Wingdings" w:hAnsi="Wingdings" w:hint="default"/>
      </w:rPr>
    </w:lvl>
    <w:lvl w:ilvl="3" w:tplc="378E90B0" w:tentative="1">
      <w:start w:val="1"/>
      <w:numFmt w:val="bullet"/>
      <w:lvlText w:val=""/>
      <w:lvlJc w:val="left"/>
      <w:pPr>
        <w:ind w:left="2880" w:hanging="360"/>
      </w:pPr>
      <w:rPr>
        <w:rFonts w:ascii="Symbol" w:hAnsi="Symbol" w:hint="default"/>
      </w:rPr>
    </w:lvl>
    <w:lvl w:ilvl="4" w:tplc="545A66A4" w:tentative="1">
      <w:start w:val="1"/>
      <w:numFmt w:val="bullet"/>
      <w:lvlText w:val="o"/>
      <w:lvlJc w:val="left"/>
      <w:pPr>
        <w:ind w:left="3600" w:hanging="360"/>
      </w:pPr>
      <w:rPr>
        <w:rFonts w:ascii="Courier New" w:hAnsi="Courier New" w:hint="default"/>
      </w:rPr>
    </w:lvl>
    <w:lvl w:ilvl="5" w:tplc="197AC450" w:tentative="1">
      <w:start w:val="1"/>
      <w:numFmt w:val="bullet"/>
      <w:lvlText w:val=""/>
      <w:lvlJc w:val="left"/>
      <w:pPr>
        <w:ind w:left="4320" w:hanging="360"/>
      </w:pPr>
      <w:rPr>
        <w:rFonts w:ascii="Wingdings" w:hAnsi="Wingdings" w:hint="default"/>
      </w:rPr>
    </w:lvl>
    <w:lvl w:ilvl="6" w:tplc="CB4E0B94" w:tentative="1">
      <w:start w:val="1"/>
      <w:numFmt w:val="bullet"/>
      <w:lvlText w:val=""/>
      <w:lvlJc w:val="left"/>
      <w:pPr>
        <w:ind w:left="5040" w:hanging="360"/>
      </w:pPr>
      <w:rPr>
        <w:rFonts w:ascii="Symbol" w:hAnsi="Symbol" w:hint="default"/>
      </w:rPr>
    </w:lvl>
    <w:lvl w:ilvl="7" w:tplc="802EFDD2" w:tentative="1">
      <w:start w:val="1"/>
      <w:numFmt w:val="bullet"/>
      <w:lvlText w:val="o"/>
      <w:lvlJc w:val="left"/>
      <w:pPr>
        <w:ind w:left="5760" w:hanging="360"/>
      </w:pPr>
      <w:rPr>
        <w:rFonts w:ascii="Courier New" w:hAnsi="Courier New" w:hint="default"/>
      </w:rPr>
    </w:lvl>
    <w:lvl w:ilvl="8" w:tplc="E9F26934" w:tentative="1">
      <w:start w:val="1"/>
      <w:numFmt w:val="bullet"/>
      <w:lvlText w:val=""/>
      <w:lvlJc w:val="left"/>
      <w:pPr>
        <w:ind w:left="6480" w:hanging="360"/>
      </w:pPr>
      <w:rPr>
        <w:rFonts w:ascii="Wingdings" w:hAnsi="Wingdings" w:hint="default"/>
      </w:rPr>
    </w:lvl>
  </w:abstractNum>
  <w:abstractNum w:abstractNumId="4">
    <w:nsid w:val="51E46EA1"/>
    <w:multiLevelType w:val="hybridMultilevel"/>
    <w:tmpl w:val="45D69D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7D51613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4"/>
  </w:num>
  <w:num w:numId="4">
    <w:abstractNumId w:val="5"/>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řuta Jan">
    <w15:presenceInfo w15:providerId="AD" w15:userId="S-1-5-21-3376202515-3084899481-534267998-17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B36"/>
    <w:rsid w:val="00001AD3"/>
    <w:rsid w:val="000224C7"/>
    <w:rsid w:val="00060A2E"/>
    <w:rsid w:val="000741CF"/>
    <w:rsid w:val="000807E4"/>
    <w:rsid w:val="000824DE"/>
    <w:rsid w:val="00093C14"/>
    <w:rsid w:val="00094892"/>
    <w:rsid w:val="000961BD"/>
    <w:rsid w:val="000A7454"/>
    <w:rsid w:val="000B73CA"/>
    <w:rsid w:val="000E2EC9"/>
    <w:rsid w:val="000F6B35"/>
    <w:rsid w:val="00110E5F"/>
    <w:rsid w:val="0011525E"/>
    <w:rsid w:val="00121AB2"/>
    <w:rsid w:val="00123B88"/>
    <w:rsid w:val="001334DF"/>
    <w:rsid w:val="0014331C"/>
    <w:rsid w:val="00151A37"/>
    <w:rsid w:val="00186D7F"/>
    <w:rsid w:val="001979B4"/>
    <w:rsid w:val="001B6DDF"/>
    <w:rsid w:val="001C4986"/>
    <w:rsid w:val="001C59AD"/>
    <w:rsid w:val="001C759A"/>
    <w:rsid w:val="001D7FA3"/>
    <w:rsid w:val="001E2DA5"/>
    <w:rsid w:val="001F4EEF"/>
    <w:rsid w:val="001F572B"/>
    <w:rsid w:val="00206C26"/>
    <w:rsid w:val="00206D34"/>
    <w:rsid w:val="002128C2"/>
    <w:rsid w:val="00213134"/>
    <w:rsid w:val="00224F04"/>
    <w:rsid w:val="00227D2C"/>
    <w:rsid w:val="002321C6"/>
    <w:rsid w:val="00243A68"/>
    <w:rsid w:val="0025478A"/>
    <w:rsid w:val="00284282"/>
    <w:rsid w:val="00287EE9"/>
    <w:rsid w:val="0029387B"/>
    <w:rsid w:val="002A0402"/>
    <w:rsid w:val="002A0570"/>
    <w:rsid w:val="002A2327"/>
    <w:rsid w:val="002B7059"/>
    <w:rsid w:val="002C1946"/>
    <w:rsid w:val="002C1DDD"/>
    <w:rsid w:val="002E12F2"/>
    <w:rsid w:val="002E54B6"/>
    <w:rsid w:val="002E5C9E"/>
    <w:rsid w:val="002F079A"/>
    <w:rsid w:val="002F26EE"/>
    <w:rsid w:val="002F78C2"/>
    <w:rsid w:val="003107F9"/>
    <w:rsid w:val="00315B4B"/>
    <w:rsid w:val="003177E9"/>
    <w:rsid w:val="00335342"/>
    <w:rsid w:val="00337D96"/>
    <w:rsid w:val="00343F8B"/>
    <w:rsid w:val="00356019"/>
    <w:rsid w:val="00371744"/>
    <w:rsid w:val="00372FCF"/>
    <w:rsid w:val="003858C0"/>
    <w:rsid w:val="00393DF2"/>
    <w:rsid w:val="003A670C"/>
    <w:rsid w:val="003B3099"/>
    <w:rsid w:val="003B5382"/>
    <w:rsid w:val="003C1434"/>
    <w:rsid w:val="003D6032"/>
    <w:rsid w:val="003E06B5"/>
    <w:rsid w:val="003E39F0"/>
    <w:rsid w:val="003E4E1E"/>
    <w:rsid w:val="003F26B1"/>
    <w:rsid w:val="00414F5A"/>
    <w:rsid w:val="00417CAE"/>
    <w:rsid w:val="0042700B"/>
    <w:rsid w:val="00437559"/>
    <w:rsid w:val="0044254A"/>
    <w:rsid w:val="0044569F"/>
    <w:rsid w:val="0044644E"/>
    <w:rsid w:val="0045104B"/>
    <w:rsid w:val="00456A57"/>
    <w:rsid w:val="00466DFA"/>
    <w:rsid w:val="004816C4"/>
    <w:rsid w:val="00481A7D"/>
    <w:rsid w:val="004957F0"/>
    <w:rsid w:val="004A10A0"/>
    <w:rsid w:val="004A15BF"/>
    <w:rsid w:val="004B3924"/>
    <w:rsid w:val="004B45C1"/>
    <w:rsid w:val="004C1A43"/>
    <w:rsid w:val="004C6E41"/>
    <w:rsid w:val="004E5670"/>
    <w:rsid w:val="0051072A"/>
    <w:rsid w:val="00514F8D"/>
    <w:rsid w:val="005239B4"/>
    <w:rsid w:val="00526D34"/>
    <w:rsid w:val="005278B4"/>
    <w:rsid w:val="00534F4C"/>
    <w:rsid w:val="0053510D"/>
    <w:rsid w:val="00535E21"/>
    <w:rsid w:val="00570F4E"/>
    <w:rsid w:val="00585CE7"/>
    <w:rsid w:val="005B2591"/>
    <w:rsid w:val="005C290B"/>
    <w:rsid w:val="005C3BAB"/>
    <w:rsid w:val="005D2DCF"/>
    <w:rsid w:val="005F286B"/>
    <w:rsid w:val="00606701"/>
    <w:rsid w:val="00627572"/>
    <w:rsid w:val="00635544"/>
    <w:rsid w:val="00636526"/>
    <w:rsid w:val="00642E8D"/>
    <w:rsid w:val="00674DFA"/>
    <w:rsid w:val="006826C3"/>
    <w:rsid w:val="00682B7F"/>
    <w:rsid w:val="00686739"/>
    <w:rsid w:val="00686CE4"/>
    <w:rsid w:val="0069733A"/>
    <w:rsid w:val="006A21F2"/>
    <w:rsid w:val="006B4414"/>
    <w:rsid w:val="006B7EC0"/>
    <w:rsid w:val="006D090D"/>
    <w:rsid w:val="006E388A"/>
    <w:rsid w:val="006E64B9"/>
    <w:rsid w:val="006F26CA"/>
    <w:rsid w:val="006F2F5D"/>
    <w:rsid w:val="006F76B7"/>
    <w:rsid w:val="00705575"/>
    <w:rsid w:val="00725370"/>
    <w:rsid w:val="00734287"/>
    <w:rsid w:val="00735A44"/>
    <w:rsid w:val="00736E91"/>
    <w:rsid w:val="0074060B"/>
    <w:rsid w:val="00740980"/>
    <w:rsid w:val="007423E7"/>
    <w:rsid w:val="0074448F"/>
    <w:rsid w:val="00752EB8"/>
    <w:rsid w:val="00755876"/>
    <w:rsid w:val="00756F9A"/>
    <w:rsid w:val="00762F83"/>
    <w:rsid w:val="007744A6"/>
    <w:rsid w:val="0078758E"/>
    <w:rsid w:val="007978E3"/>
    <w:rsid w:val="007B0FF1"/>
    <w:rsid w:val="007B3EED"/>
    <w:rsid w:val="007B672A"/>
    <w:rsid w:val="007D0A89"/>
    <w:rsid w:val="007D5960"/>
    <w:rsid w:val="007E0A0D"/>
    <w:rsid w:val="007E67CA"/>
    <w:rsid w:val="00803777"/>
    <w:rsid w:val="00807305"/>
    <w:rsid w:val="00815453"/>
    <w:rsid w:val="0081738F"/>
    <w:rsid w:val="00827D7F"/>
    <w:rsid w:val="008447B3"/>
    <w:rsid w:val="0084790E"/>
    <w:rsid w:val="00855E2A"/>
    <w:rsid w:val="00861C7C"/>
    <w:rsid w:val="008666FD"/>
    <w:rsid w:val="008735D8"/>
    <w:rsid w:val="0087691F"/>
    <w:rsid w:val="00880F52"/>
    <w:rsid w:val="00887F0E"/>
    <w:rsid w:val="00894C14"/>
    <w:rsid w:val="008A018E"/>
    <w:rsid w:val="008A2C66"/>
    <w:rsid w:val="008C09B0"/>
    <w:rsid w:val="008C7A47"/>
    <w:rsid w:val="008D252E"/>
    <w:rsid w:val="008D68EF"/>
    <w:rsid w:val="00901E65"/>
    <w:rsid w:val="00913882"/>
    <w:rsid w:val="0092226E"/>
    <w:rsid w:val="0092428A"/>
    <w:rsid w:val="0093342E"/>
    <w:rsid w:val="00933891"/>
    <w:rsid w:val="009459E3"/>
    <w:rsid w:val="00954DE2"/>
    <w:rsid w:val="00956CC9"/>
    <w:rsid w:val="00964F9F"/>
    <w:rsid w:val="009773BD"/>
    <w:rsid w:val="00990024"/>
    <w:rsid w:val="009A7BB0"/>
    <w:rsid w:val="009B5E87"/>
    <w:rsid w:val="009D00F2"/>
    <w:rsid w:val="009D0560"/>
    <w:rsid w:val="009E08FD"/>
    <w:rsid w:val="009E5C0E"/>
    <w:rsid w:val="009F0C96"/>
    <w:rsid w:val="009F1501"/>
    <w:rsid w:val="00A11FFD"/>
    <w:rsid w:val="00A124AB"/>
    <w:rsid w:val="00A24238"/>
    <w:rsid w:val="00A24918"/>
    <w:rsid w:val="00A32EB3"/>
    <w:rsid w:val="00A34C3A"/>
    <w:rsid w:val="00A3620E"/>
    <w:rsid w:val="00A37FEC"/>
    <w:rsid w:val="00A70A28"/>
    <w:rsid w:val="00A734F4"/>
    <w:rsid w:val="00A74F2A"/>
    <w:rsid w:val="00A83A6E"/>
    <w:rsid w:val="00AB14B5"/>
    <w:rsid w:val="00AB20FB"/>
    <w:rsid w:val="00AD1D90"/>
    <w:rsid w:val="00AF1598"/>
    <w:rsid w:val="00B01B35"/>
    <w:rsid w:val="00B26153"/>
    <w:rsid w:val="00B32BDE"/>
    <w:rsid w:val="00B4158D"/>
    <w:rsid w:val="00B41642"/>
    <w:rsid w:val="00B41BF0"/>
    <w:rsid w:val="00B55CD6"/>
    <w:rsid w:val="00B56564"/>
    <w:rsid w:val="00B578A0"/>
    <w:rsid w:val="00B57AE8"/>
    <w:rsid w:val="00B6659B"/>
    <w:rsid w:val="00B7027A"/>
    <w:rsid w:val="00B71097"/>
    <w:rsid w:val="00B76D52"/>
    <w:rsid w:val="00B77782"/>
    <w:rsid w:val="00B86D38"/>
    <w:rsid w:val="00B9315B"/>
    <w:rsid w:val="00B958BC"/>
    <w:rsid w:val="00B9766A"/>
    <w:rsid w:val="00BA04E9"/>
    <w:rsid w:val="00BA1E98"/>
    <w:rsid w:val="00BA7E87"/>
    <w:rsid w:val="00BB1EF4"/>
    <w:rsid w:val="00BB364D"/>
    <w:rsid w:val="00BB5569"/>
    <w:rsid w:val="00BC02AE"/>
    <w:rsid w:val="00BC0D2E"/>
    <w:rsid w:val="00BC621A"/>
    <w:rsid w:val="00BD3D4F"/>
    <w:rsid w:val="00BE5E73"/>
    <w:rsid w:val="00BF4C34"/>
    <w:rsid w:val="00C07B7C"/>
    <w:rsid w:val="00C15280"/>
    <w:rsid w:val="00C16B36"/>
    <w:rsid w:val="00C23D74"/>
    <w:rsid w:val="00C339C0"/>
    <w:rsid w:val="00C35061"/>
    <w:rsid w:val="00C351AB"/>
    <w:rsid w:val="00C41768"/>
    <w:rsid w:val="00C42015"/>
    <w:rsid w:val="00C53B06"/>
    <w:rsid w:val="00C53BCE"/>
    <w:rsid w:val="00C567A7"/>
    <w:rsid w:val="00C56CBE"/>
    <w:rsid w:val="00C65961"/>
    <w:rsid w:val="00C703ED"/>
    <w:rsid w:val="00C74394"/>
    <w:rsid w:val="00C80060"/>
    <w:rsid w:val="00C80848"/>
    <w:rsid w:val="00C80A9D"/>
    <w:rsid w:val="00C905D2"/>
    <w:rsid w:val="00C936EA"/>
    <w:rsid w:val="00CB40B3"/>
    <w:rsid w:val="00CB5E8C"/>
    <w:rsid w:val="00CC2B5D"/>
    <w:rsid w:val="00CC4FDE"/>
    <w:rsid w:val="00CE2B36"/>
    <w:rsid w:val="00CE5FB2"/>
    <w:rsid w:val="00CF1418"/>
    <w:rsid w:val="00D14755"/>
    <w:rsid w:val="00D23B66"/>
    <w:rsid w:val="00D26A66"/>
    <w:rsid w:val="00D27DB7"/>
    <w:rsid w:val="00D34355"/>
    <w:rsid w:val="00D3440C"/>
    <w:rsid w:val="00D63E67"/>
    <w:rsid w:val="00D66A2C"/>
    <w:rsid w:val="00D70A1E"/>
    <w:rsid w:val="00D71C61"/>
    <w:rsid w:val="00D722E9"/>
    <w:rsid w:val="00D75A63"/>
    <w:rsid w:val="00D91D47"/>
    <w:rsid w:val="00D9596F"/>
    <w:rsid w:val="00DA0C8D"/>
    <w:rsid w:val="00DC7A1C"/>
    <w:rsid w:val="00DD1A33"/>
    <w:rsid w:val="00DE6290"/>
    <w:rsid w:val="00DF0922"/>
    <w:rsid w:val="00DF14D4"/>
    <w:rsid w:val="00DF3387"/>
    <w:rsid w:val="00E167C1"/>
    <w:rsid w:val="00E211EC"/>
    <w:rsid w:val="00E22425"/>
    <w:rsid w:val="00E22A72"/>
    <w:rsid w:val="00E27C89"/>
    <w:rsid w:val="00E37A41"/>
    <w:rsid w:val="00E53766"/>
    <w:rsid w:val="00E5415B"/>
    <w:rsid w:val="00E64048"/>
    <w:rsid w:val="00E641F5"/>
    <w:rsid w:val="00E65BF4"/>
    <w:rsid w:val="00E73CD7"/>
    <w:rsid w:val="00EA5DF8"/>
    <w:rsid w:val="00EB0B3A"/>
    <w:rsid w:val="00EB11A5"/>
    <w:rsid w:val="00EC42B6"/>
    <w:rsid w:val="00EC5F49"/>
    <w:rsid w:val="00EC7424"/>
    <w:rsid w:val="00EC7F17"/>
    <w:rsid w:val="00ED447D"/>
    <w:rsid w:val="00EE2E1C"/>
    <w:rsid w:val="00EF32CE"/>
    <w:rsid w:val="00F05EB8"/>
    <w:rsid w:val="00F07DFA"/>
    <w:rsid w:val="00F17F3B"/>
    <w:rsid w:val="00F343D0"/>
    <w:rsid w:val="00F56728"/>
    <w:rsid w:val="00F60521"/>
    <w:rsid w:val="00F61071"/>
    <w:rsid w:val="00F707A7"/>
    <w:rsid w:val="00F8546B"/>
    <w:rsid w:val="00F950BD"/>
    <w:rsid w:val="00FB39D0"/>
    <w:rsid w:val="00FD04A8"/>
    <w:rsid w:val="00FE3186"/>
    <w:rsid w:val="00FE3A53"/>
    <w:rsid w:val="00FF2670"/>
    <w:rsid w:val="00FF7D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46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77782"/>
    <w:rPr>
      <w:sz w:val="16"/>
      <w:szCs w:val="16"/>
    </w:rPr>
  </w:style>
  <w:style w:type="paragraph" w:styleId="Textkomente">
    <w:name w:val="annotation text"/>
    <w:basedOn w:val="Normln"/>
    <w:link w:val="TextkomenteChar"/>
    <w:uiPriority w:val="99"/>
    <w:unhideWhenUsed/>
    <w:rsid w:val="00B77782"/>
    <w:rPr>
      <w:szCs w:val="20"/>
    </w:rPr>
  </w:style>
  <w:style w:type="character" w:customStyle="1" w:styleId="TextkomenteChar">
    <w:name w:val="Text komentáře Char"/>
    <w:basedOn w:val="Standardnpsmoodstavce"/>
    <w:link w:val="Textkomente"/>
    <w:uiPriority w:val="99"/>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AB20FB"/>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AB20FB"/>
    <w:pPr>
      <w:ind w:firstLine="360"/>
      <w:jc w:val="left"/>
    </w:pPr>
    <w:rPr>
      <w:rFonts w:asciiTheme="minorHAnsi" w:eastAsiaTheme="minorEastAsia" w:hAnsiTheme="minorHAnsi" w:cstheme="minorBidi"/>
      <w:sz w:val="22"/>
      <w:szCs w:val="22"/>
    </w:rPr>
  </w:style>
  <w:style w:type="character" w:customStyle="1" w:styleId="ZhlavChar2">
    <w:name w:val="Záhlaví Char2"/>
    <w:basedOn w:val="Standardnpsmoodstavce"/>
    <w:rsid w:val="00AB20FB"/>
    <w:rPr>
      <w:rFonts w:ascii="Arial" w:hAnsi="Arial"/>
      <w:lang w:val="en-US"/>
    </w:rPr>
  </w:style>
  <w:style w:type="paragraph" w:styleId="Obsah1">
    <w:name w:val="toc 1"/>
    <w:basedOn w:val="Normln"/>
    <w:next w:val="Normln"/>
    <w:autoRedefine/>
    <w:uiPriority w:val="39"/>
    <w:semiHidden/>
    <w:unhideWhenUsed/>
    <w:rsid w:val="00AB20FB"/>
    <w:pPr>
      <w:spacing w:after="100"/>
    </w:pPr>
  </w:style>
  <w:style w:type="character" w:customStyle="1" w:styleId="TextkomenteChar1">
    <w:name w:val="Text komentáře Char1"/>
    <w:basedOn w:val="Standardnpsmoodstavce"/>
    <w:uiPriority w:val="99"/>
    <w:locked/>
    <w:rsid w:val="00F61071"/>
    <w:rPr>
      <w:rFonts w:ascii="Arial" w:hAnsi="Arial" w:cs="Arial"/>
    </w:rPr>
  </w:style>
  <w:style w:type="table" w:customStyle="1" w:styleId="Mkatabulky1">
    <w:name w:val="Mřížka tabulky1"/>
    <w:basedOn w:val="Normlntabulka"/>
    <w:next w:val="Mkatabulky"/>
    <w:uiPriority w:val="39"/>
    <w:rsid w:val="001433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6B36"/>
    <w:pPr>
      <w:spacing w:after="0" w:line="240" w:lineRule="auto"/>
      <w:jc w:val="both"/>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16B36"/>
    <w:pPr>
      <w:tabs>
        <w:tab w:val="center" w:pos="4536"/>
        <w:tab w:val="right" w:pos="9072"/>
      </w:tabs>
    </w:pPr>
  </w:style>
  <w:style w:type="character" w:customStyle="1" w:styleId="ZhlavChar">
    <w:name w:val="Záhlaví Char"/>
    <w:basedOn w:val="Standardnpsmoodstavce"/>
    <w:link w:val="Zhlav"/>
    <w:uiPriority w:val="99"/>
    <w:rsid w:val="00C16B36"/>
  </w:style>
  <w:style w:type="paragraph" w:styleId="Zpat">
    <w:name w:val="footer"/>
    <w:basedOn w:val="Normln"/>
    <w:link w:val="ZpatChar"/>
    <w:uiPriority w:val="99"/>
    <w:unhideWhenUsed/>
    <w:rsid w:val="00C16B36"/>
    <w:pPr>
      <w:tabs>
        <w:tab w:val="center" w:pos="4536"/>
        <w:tab w:val="right" w:pos="9072"/>
      </w:tabs>
    </w:pPr>
  </w:style>
  <w:style w:type="character" w:customStyle="1" w:styleId="ZpatChar">
    <w:name w:val="Zápatí Char"/>
    <w:basedOn w:val="Standardnpsmoodstavce"/>
    <w:link w:val="Zpat"/>
    <w:uiPriority w:val="99"/>
    <w:rsid w:val="00C16B36"/>
  </w:style>
  <w:style w:type="paragraph" w:styleId="Textbubliny">
    <w:name w:val="Balloon Text"/>
    <w:basedOn w:val="Normln"/>
    <w:link w:val="TextbublinyChar"/>
    <w:uiPriority w:val="99"/>
    <w:semiHidden/>
    <w:unhideWhenUsed/>
    <w:rsid w:val="00C16B36"/>
    <w:rPr>
      <w:rFonts w:ascii="Tahoma" w:hAnsi="Tahoma" w:cs="Tahoma"/>
      <w:sz w:val="16"/>
      <w:szCs w:val="16"/>
    </w:rPr>
  </w:style>
  <w:style w:type="character" w:customStyle="1" w:styleId="TextbublinyChar">
    <w:name w:val="Text bubliny Char"/>
    <w:basedOn w:val="Standardnpsmoodstavce"/>
    <w:link w:val="Textbubliny"/>
    <w:uiPriority w:val="99"/>
    <w:semiHidden/>
    <w:rsid w:val="00C16B36"/>
    <w:rPr>
      <w:rFonts w:ascii="Tahoma" w:hAnsi="Tahoma" w:cs="Tahoma"/>
      <w:sz w:val="16"/>
      <w:szCs w:val="16"/>
    </w:rPr>
  </w:style>
  <w:style w:type="paragraph" w:styleId="Textpoznpodarou">
    <w:name w:val="footnote text"/>
    <w:basedOn w:val="Normln"/>
    <w:link w:val="TextpoznpodarouChar"/>
    <w:uiPriority w:val="99"/>
    <w:rsid w:val="0053510D"/>
    <w:pPr>
      <w:jc w:val="left"/>
    </w:pPr>
    <w:rPr>
      <w:rFonts w:ascii="Times New Roman" w:hAnsi="Times New Roman"/>
      <w:szCs w:val="20"/>
    </w:rPr>
  </w:style>
  <w:style w:type="character" w:customStyle="1" w:styleId="TextpoznpodarouChar">
    <w:name w:val="Text pozn. pod čarou Char"/>
    <w:basedOn w:val="Standardnpsmoodstavce"/>
    <w:link w:val="Textpoznpodarou"/>
    <w:uiPriority w:val="99"/>
    <w:rsid w:val="0053510D"/>
    <w:rPr>
      <w:rFonts w:ascii="Times New Roman" w:eastAsia="Times New Roman" w:hAnsi="Times New Roman" w:cs="Times New Roman"/>
      <w:sz w:val="20"/>
      <w:szCs w:val="20"/>
      <w:lang w:eastAsia="cs-CZ"/>
    </w:rPr>
  </w:style>
  <w:style w:type="character" w:styleId="Znakapoznpodarou">
    <w:name w:val="footnote reference"/>
    <w:uiPriority w:val="99"/>
    <w:semiHidden/>
    <w:rsid w:val="0053510D"/>
    <w:rPr>
      <w:rFonts w:ascii="Times New Roman" w:hAnsi="Times New Roman" w:cs="Times New Roman" w:hint="default"/>
      <w:vertAlign w:val="superscript"/>
    </w:rPr>
  </w:style>
  <w:style w:type="character" w:styleId="Odkaznakoment">
    <w:name w:val="annotation reference"/>
    <w:basedOn w:val="Standardnpsmoodstavce"/>
    <w:uiPriority w:val="99"/>
    <w:unhideWhenUsed/>
    <w:rsid w:val="00B77782"/>
    <w:rPr>
      <w:sz w:val="16"/>
      <w:szCs w:val="16"/>
    </w:rPr>
  </w:style>
  <w:style w:type="paragraph" w:styleId="Textkomente">
    <w:name w:val="annotation text"/>
    <w:basedOn w:val="Normln"/>
    <w:link w:val="TextkomenteChar"/>
    <w:uiPriority w:val="99"/>
    <w:unhideWhenUsed/>
    <w:rsid w:val="00B77782"/>
    <w:rPr>
      <w:szCs w:val="20"/>
    </w:rPr>
  </w:style>
  <w:style w:type="character" w:customStyle="1" w:styleId="TextkomenteChar">
    <w:name w:val="Text komentáře Char"/>
    <w:basedOn w:val="Standardnpsmoodstavce"/>
    <w:link w:val="Textkomente"/>
    <w:uiPriority w:val="99"/>
    <w:rsid w:val="00B77782"/>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77782"/>
    <w:rPr>
      <w:b/>
      <w:bCs/>
    </w:rPr>
  </w:style>
  <w:style w:type="character" w:customStyle="1" w:styleId="PedmtkomenteChar">
    <w:name w:val="Předmět komentáře Char"/>
    <w:basedOn w:val="TextkomenteChar"/>
    <w:link w:val="Pedmtkomente"/>
    <w:uiPriority w:val="99"/>
    <w:semiHidden/>
    <w:rsid w:val="00B77782"/>
    <w:rPr>
      <w:rFonts w:ascii="Arial" w:eastAsia="Times New Roman" w:hAnsi="Arial" w:cs="Times New Roman"/>
      <w:b/>
      <w:bCs/>
      <w:sz w:val="20"/>
      <w:szCs w:val="20"/>
      <w:lang w:eastAsia="cs-CZ"/>
    </w:rPr>
  </w:style>
  <w:style w:type="paragraph" w:customStyle="1" w:styleId="RLTextlnkuslovan">
    <w:name w:val="RL Text článku číslovaný"/>
    <w:basedOn w:val="Normln"/>
    <w:link w:val="RLTextlnkuslovanChar"/>
    <w:qFormat/>
    <w:rsid w:val="00EB11A5"/>
    <w:pPr>
      <w:numPr>
        <w:ilvl w:val="1"/>
        <w:numId w:val="5"/>
      </w:numPr>
      <w:spacing w:after="120" w:line="280" w:lineRule="exact"/>
    </w:pPr>
  </w:style>
  <w:style w:type="character" w:customStyle="1" w:styleId="RLTextlnkuslovanChar">
    <w:name w:val="RL Text článku číslovaný Char"/>
    <w:basedOn w:val="Standardnpsmoodstavce"/>
    <w:link w:val="RLTextlnkuslovan"/>
    <w:rsid w:val="00EB11A5"/>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EB11A5"/>
    <w:pPr>
      <w:keepNext/>
      <w:numPr>
        <w:numId w:val="5"/>
      </w:numPr>
      <w:suppressAutoHyphens/>
      <w:spacing w:before="360" w:after="120" w:line="280" w:lineRule="exact"/>
      <w:outlineLvl w:val="0"/>
    </w:pPr>
    <w:rPr>
      <w:b/>
      <w:lang w:eastAsia="en-US"/>
    </w:rPr>
  </w:style>
  <w:style w:type="paragraph" w:styleId="Odstavecseseznamem">
    <w:name w:val="List Paragraph"/>
    <w:basedOn w:val="Normln"/>
    <w:uiPriority w:val="34"/>
    <w:qFormat/>
    <w:rsid w:val="00EB11A5"/>
    <w:pPr>
      <w:ind w:left="720"/>
      <w:contextualSpacing/>
    </w:pPr>
  </w:style>
  <w:style w:type="table" w:styleId="Mkatabulky">
    <w:name w:val="Table Grid"/>
    <w:basedOn w:val="Normlntabulka"/>
    <w:rsid w:val="000F6B3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F60521"/>
    <w:pPr>
      <w:spacing w:after="0" w:line="240" w:lineRule="auto"/>
    </w:pPr>
    <w:rPr>
      <w:rFonts w:ascii="Arial" w:eastAsia="Times New Roman" w:hAnsi="Arial" w:cs="Times New Roman"/>
      <w:sz w:val="20"/>
      <w:szCs w:val="24"/>
      <w:lang w:eastAsia="cs-CZ"/>
    </w:rPr>
  </w:style>
  <w:style w:type="paragraph" w:customStyle="1" w:styleId="NZEV">
    <w:name w:val="NÁZEV"/>
    <w:basedOn w:val="Obsah1"/>
    <w:rsid w:val="00AB20FB"/>
    <w:pPr>
      <w:tabs>
        <w:tab w:val="left" w:pos="400"/>
        <w:tab w:val="left" w:pos="540"/>
        <w:tab w:val="right" w:leader="dot" w:pos="9062"/>
      </w:tabs>
      <w:spacing w:before="120" w:after="0"/>
      <w:ind w:left="540" w:hanging="540"/>
      <w:jc w:val="center"/>
    </w:pPr>
    <w:rPr>
      <w:rFonts w:asciiTheme="minorHAnsi" w:eastAsiaTheme="minorEastAsia" w:hAnsiTheme="minorHAnsi" w:cstheme="minorBidi"/>
      <w:b/>
      <w:bCs/>
      <w:caps/>
      <w:sz w:val="48"/>
      <w:szCs w:val="20"/>
    </w:rPr>
  </w:style>
  <w:style w:type="paragraph" w:customStyle="1" w:styleId="Normln11">
    <w:name w:val="Normální 11"/>
    <w:basedOn w:val="Normln"/>
    <w:rsid w:val="00AB20FB"/>
    <w:pPr>
      <w:ind w:firstLine="360"/>
      <w:jc w:val="left"/>
    </w:pPr>
    <w:rPr>
      <w:rFonts w:asciiTheme="minorHAnsi" w:eastAsiaTheme="minorEastAsia" w:hAnsiTheme="minorHAnsi" w:cstheme="minorBidi"/>
      <w:sz w:val="22"/>
      <w:szCs w:val="22"/>
    </w:rPr>
  </w:style>
  <w:style w:type="character" w:customStyle="1" w:styleId="ZhlavChar2">
    <w:name w:val="Záhlaví Char2"/>
    <w:basedOn w:val="Standardnpsmoodstavce"/>
    <w:rsid w:val="00AB20FB"/>
    <w:rPr>
      <w:rFonts w:ascii="Arial" w:hAnsi="Arial"/>
      <w:lang w:val="en-US"/>
    </w:rPr>
  </w:style>
  <w:style w:type="paragraph" w:styleId="Obsah1">
    <w:name w:val="toc 1"/>
    <w:basedOn w:val="Normln"/>
    <w:next w:val="Normln"/>
    <w:autoRedefine/>
    <w:uiPriority w:val="39"/>
    <w:semiHidden/>
    <w:unhideWhenUsed/>
    <w:rsid w:val="00AB20FB"/>
    <w:pPr>
      <w:spacing w:after="100"/>
    </w:pPr>
  </w:style>
  <w:style w:type="character" w:customStyle="1" w:styleId="TextkomenteChar1">
    <w:name w:val="Text komentáře Char1"/>
    <w:basedOn w:val="Standardnpsmoodstavce"/>
    <w:uiPriority w:val="99"/>
    <w:locked/>
    <w:rsid w:val="00F61071"/>
    <w:rPr>
      <w:rFonts w:ascii="Arial" w:hAnsi="Arial" w:cs="Arial"/>
    </w:rPr>
  </w:style>
  <w:style w:type="table" w:customStyle="1" w:styleId="Mkatabulky1">
    <w:name w:val="Mřížka tabulky1"/>
    <w:basedOn w:val="Normlntabulka"/>
    <w:next w:val="Mkatabulky"/>
    <w:uiPriority w:val="39"/>
    <w:rsid w:val="0014331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222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s" ma:contentTypeID="0x010100ED1503153C2C3544ABECD9F4CE08C943002EB584D29A478B419B6411A162E3E92C" ma:contentTypeVersion="" ma:contentTypeDescription="" ma:contentTypeScope="" ma:versionID="be89cf9815bb7cc09292ca63d0203949">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1BCF6-A8E6-4DE1-8C41-A95EFDF55461}">
  <ds:schemaRefs>
    <ds:schemaRef ds:uri="http://schemas.microsoft.com/sharepoint/v3/contenttype/forms"/>
  </ds:schemaRefs>
</ds:datastoreItem>
</file>

<file path=customXml/itemProps2.xml><?xml version="1.0" encoding="utf-8"?>
<ds:datastoreItem xmlns:ds="http://schemas.openxmlformats.org/officeDocument/2006/customXml" ds:itemID="{7BC79186-6756-4262-982D-C519583D0AB7}">
  <ds:schemaRefs>
    <ds:schemaRef ds:uri="http://schemas.microsoft.com/office/2006/metadata/properties"/>
    <ds:schemaRef ds:uri="a9359a40-f311-4999-9c73-bd7ebaba2dd8"/>
  </ds:schemaRefs>
</ds:datastoreItem>
</file>

<file path=customXml/itemProps3.xml><?xml version="1.0" encoding="utf-8"?>
<ds:datastoreItem xmlns:ds="http://schemas.openxmlformats.org/officeDocument/2006/customXml" ds:itemID="{F0965AD2-9B9E-4303-8E29-283CCFD41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63214D-F164-45BF-B436-A6C74120E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700</Words>
  <Characters>4130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Jurča, Radomír</dc:creator>
  <cp:lastModifiedBy>Najmanova</cp:lastModifiedBy>
  <cp:revision>21</cp:revision>
  <cp:lastPrinted>2017-10-19T16:08:00Z</cp:lastPrinted>
  <dcterms:created xsi:type="dcterms:W3CDTF">2017-10-20T09:34:00Z</dcterms:created>
  <dcterms:modified xsi:type="dcterms:W3CDTF">2018-03-26T10:29:00Z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0x010100ED1503153C2C3544ABECD9F4CE08C943002EB584D29A478B419B6411A162E3E92C</vt:lpwstr>
  </property>
</Properties>
</file>